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52FD9" w14:textId="77777777"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14:paraId="07B945C4" w14:textId="77777777" w:rsidR="00B758C4" w:rsidRPr="00E90538"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 ЗАПРОСЕ </w:t>
      </w:r>
      <w:r w:rsidRPr="00E90538">
        <w:rPr>
          <w:rFonts w:ascii="GHEA Grapalat" w:hAnsi="GHEA Grapalat"/>
          <w:i w:val="0"/>
          <w:sz w:val="24"/>
          <w:szCs w:val="24"/>
        </w:rPr>
        <w:t>КОТИРОВОК</w:t>
      </w:r>
    </w:p>
    <w:p w14:paraId="69B630F1" w14:textId="6909E38C" w:rsidR="00B758C4" w:rsidRPr="00FC3401" w:rsidRDefault="00B758C4" w:rsidP="00B758C4">
      <w:pPr>
        <w:pStyle w:val="a3"/>
        <w:widowControl w:val="0"/>
        <w:spacing w:after="160" w:line="240" w:lineRule="auto"/>
        <w:ind w:firstLine="0"/>
        <w:jc w:val="center"/>
        <w:rPr>
          <w:rFonts w:ascii="GHEA Grapalat" w:hAnsi="GHEA Grapalat"/>
          <w:i w:val="0"/>
          <w:sz w:val="24"/>
          <w:szCs w:val="24"/>
          <w:lang w:val="hy-AM"/>
        </w:rPr>
      </w:pPr>
      <w:r w:rsidRPr="00E90538">
        <w:rPr>
          <w:rFonts w:ascii="GHEA Grapalat" w:hAnsi="GHEA Grapalat"/>
          <w:i w:val="0"/>
          <w:sz w:val="24"/>
          <w:szCs w:val="24"/>
        </w:rPr>
        <w:t xml:space="preserve">Настоящий текст объявления утвержден Решением Оценочной Комиссии от </w:t>
      </w:r>
      <w:r w:rsidR="00FC3401" w:rsidRPr="00FC3401">
        <w:rPr>
          <w:rFonts w:ascii="GHEA Grapalat" w:hAnsi="GHEA Grapalat"/>
          <w:i w:val="0"/>
          <w:sz w:val="24"/>
          <w:szCs w:val="24"/>
        </w:rPr>
        <w:t>1 октября</w:t>
      </w:r>
      <w:r w:rsidR="00FC3401">
        <w:rPr>
          <w:rFonts w:ascii="GHEA Grapalat" w:hAnsi="GHEA Grapalat"/>
          <w:i w:val="0"/>
          <w:sz w:val="24"/>
          <w:szCs w:val="24"/>
          <w:lang w:val="hy-AM"/>
        </w:rPr>
        <w:t xml:space="preserve"> </w:t>
      </w:r>
      <w:r w:rsidR="00FE0DE3" w:rsidRPr="00E90538">
        <w:rPr>
          <w:rFonts w:ascii="GHEA Grapalat" w:hAnsi="GHEA Grapalat"/>
          <w:i w:val="0"/>
          <w:sz w:val="24"/>
          <w:szCs w:val="24"/>
        </w:rPr>
        <w:t>202</w:t>
      </w:r>
      <w:r w:rsidR="00CC689E" w:rsidRPr="00E90538">
        <w:rPr>
          <w:rFonts w:ascii="GHEA Grapalat" w:hAnsi="GHEA Grapalat"/>
          <w:i w:val="0"/>
          <w:sz w:val="24"/>
          <w:szCs w:val="24"/>
        </w:rPr>
        <w:t>5</w:t>
      </w:r>
      <w:r w:rsidR="00FC3401">
        <w:rPr>
          <w:rFonts w:ascii="GHEA Grapalat" w:hAnsi="GHEA Grapalat"/>
          <w:i w:val="0"/>
          <w:sz w:val="24"/>
          <w:szCs w:val="24"/>
        </w:rPr>
        <w:t xml:space="preserve"> года номер </w:t>
      </w:r>
      <w:r w:rsidR="00FC3401">
        <w:rPr>
          <w:rFonts w:ascii="GHEA Grapalat" w:hAnsi="GHEA Grapalat"/>
          <w:i w:val="0"/>
          <w:sz w:val="24"/>
          <w:szCs w:val="24"/>
          <w:lang w:val="hy-AM"/>
        </w:rPr>
        <w:t>2</w:t>
      </w:r>
    </w:p>
    <w:p w14:paraId="0D80707F" w14:textId="5A830B25"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215E61">
        <w:rPr>
          <w:rFonts w:ascii="GHEA Grapalat" w:hAnsi="GHEA Grapalat"/>
          <w:b/>
          <w:i w:val="0"/>
          <w:sz w:val="24"/>
          <w:szCs w:val="24"/>
        </w:rPr>
        <w:t>GHTsDzB-HHK-25/31</w:t>
      </w:r>
      <w:r>
        <w:rPr>
          <w:rFonts w:ascii="GHEA Grapalat" w:hAnsi="GHEA Grapalat"/>
          <w:b/>
          <w:i w:val="0"/>
          <w:sz w:val="24"/>
          <w:szCs w:val="24"/>
        </w:rPr>
        <w:t>»</w:t>
      </w:r>
    </w:p>
    <w:p w14:paraId="13687954" w14:textId="7C03DE19"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w:t>
      </w:r>
      <w:r w:rsidR="002B4F5C">
        <w:rPr>
          <w:rFonts w:ascii="GHEA Grapalat" w:hAnsi="GHEA Grapalat"/>
          <w:b/>
          <w:i w:val="0"/>
          <w:sz w:val="24"/>
          <w:szCs w:val="24"/>
        </w:rPr>
        <w:t>ГНКО «Республиканский центр телекоммуникации» МВП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 xml:space="preserve">Ереван, </w:t>
      </w:r>
      <w:r w:rsidR="002B4F5C">
        <w:rPr>
          <w:rFonts w:ascii="GHEA Grapalat" w:hAnsi="GHEA Grapalat"/>
          <w:i w:val="0"/>
          <w:sz w:val="24"/>
          <w:szCs w:val="24"/>
        </w:rPr>
        <w:t>Тбилисян ш., д. 29</w:t>
      </w:r>
      <w:r>
        <w:rPr>
          <w:rFonts w:ascii="GHEA Grapalat" w:hAnsi="GHEA Grapalat"/>
          <w:i w:val="0"/>
          <w:sz w:val="24"/>
          <w:szCs w:val="24"/>
        </w:rPr>
        <w:t>,</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14:paraId="2A03400B" w14:textId="2B1F2A1E"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0243F8" w:rsidRPr="00A2539C">
        <w:rPr>
          <w:rFonts w:ascii="GHEA Grapalat" w:hAnsi="GHEA Grapalat"/>
          <w:b/>
          <w:i w:val="0"/>
          <w:sz w:val="24"/>
          <w:szCs w:val="24"/>
        </w:rPr>
        <w:t>на предоставление</w:t>
      </w:r>
      <w:r w:rsidR="000243F8" w:rsidRPr="00A2539C">
        <w:rPr>
          <w:rFonts w:ascii="GHEA Grapalat" w:hAnsi="GHEA Grapalat"/>
          <w:i w:val="0"/>
          <w:sz w:val="24"/>
          <w:szCs w:val="24"/>
        </w:rPr>
        <w:t xml:space="preserve"> </w:t>
      </w:r>
      <w:r w:rsidR="00215E61">
        <w:rPr>
          <w:rFonts w:ascii="GHEA Grapalat" w:hAnsi="GHEA Grapalat"/>
          <w:b/>
          <w:i w:val="0"/>
          <w:sz w:val="24"/>
          <w:szCs w:val="24"/>
        </w:rPr>
        <w:t>услуг по установке и обслуживанию систем GPS</w:t>
      </w:r>
      <w:r>
        <w:rPr>
          <w:rFonts w:ascii="GHEA Grapalat" w:hAnsi="GHEA Grapalat"/>
          <w:b/>
          <w:i w:val="0"/>
          <w:sz w:val="24"/>
          <w:szCs w:val="24"/>
        </w:rPr>
        <w:t xml:space="preserve">. </w:t>
      </w:r>
    </w:p>
    <w:p w14:paraId="59BCA622" w14:textId="77777777"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53E52C6" w14:textId="23A6593A" w:rsidR="008B069D" w:rsidRDefault="00052084" w:rsidP="00FE0DE3">
      <w:pPr>
        <w:pStyle w:val="a3"/>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лицам, не имеющим права на участие в</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2FA4967" w14:textId="77777777"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46DEB53B" w14:textId="77777777"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68DB76D7" w14:textId="3A56EB70"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г. Ереван, </w:t>
      </w:r>
      <w:r w:rsidR="002B4F5C">
        <w:rPr>
          <w:rFonts w:ascii="GHEA Grapalat" w:hAnsi="GHEA Grapalat"/>
          <w:b/>
          <w:i w:val="0"/>
          <w:spacing w:val="6"/>
          <w:sz w:val="24"/>
          <w:szCs w:val="24"/>
        </w:rPr>
        <w:t>Тбилисян ш., д. 29</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1</w:t>
      </w:r>
      <w:r w:rsidR="001D3016">
        <w:rPr>
          <w:rFonts w:ascii="GHEA Grapalat" w:hAnsi="GHEA Grapalat"/>
          <w:b/>
          <w:i w:val="0"/>
          <w:sz w:val="24"/>
          <w:szCs w:val="24"/>
        </w:rPr>
        <w:t>1:0</w:t>
      </w:r>
      <w:r w:rsidR="00535F40" w:rsidRPr="00535F40">
        <w:rPr>
          <w:rFonts w:ascii="GHEA Grapalat" w:hAnsi="GHEA Grapalat"/>
          <w:b/>
          <w:i w:val="0"/>
          <w:sz w:val="24"/>
          <w:szCs w:val="24"/>
        </w:rPr>
        <w:t xml:space="preserve">0 </w:t>
      </w:r>
      <w:r w:rsidRPr="00535F40">
        <w:rPr>
          <w:rFonts w:ascii="GHEA Grapalat" w:hAnsi="GHEA Grapalat"/>
          <w:b/>
          <w:i w:val="0"/>
          <w:sz w:val="24"/>
          <w:szCs w:val="24"/>
        </w:rPr>
        <w:t xml:space="preserve">часов </w:t>
      </w:r>
      <w:r w:rsidR="00FC3401">
        <w:rPr>
          <w:rFonts w:ascii="GHEA Grapalat" w:hAnsi="GHEA Grapalat"/>
          <w:b/>
          <w:i w:val="0"/>
          <w:sz w:val="24"/>
          <w:szCs w:val="24"/>
        </w:rPr>
        <w:t>12</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466B1136" w14:textId="27F0DDC3"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00535F40" w:rsidRPr="0012656E">
        <w:rPr>
          <w:rFonts w:ascii="GHEA Grapalat" w:hAnsi="GHEA Grapalat"/>
          <w:b/>
          <w:i w:val="0"/>
          <w:sz w:val="24"/>
          <w:szCs w:val="24"/>
        </w:rPr>
        <w:t xml:space="preserve">г. Ереван, </w:t>
      </w:r>
      <w:r w:rsidR="002B4F5C">
        <w:rPr>
          <w:rFonts w:ascii="GHEA Grapalat" w:hAnsi="GHEA Grapalat"/>
          <w:b/>
          <w:i w:val="0"/>
          <w:sz w:val="24"/>
          <w:szCs w:val="24"/>
        </w:rPr>
        <w:t>Тбилисян ш., д. 29</w:t>
      </w:r>
      <w:r w:rsidRPr="0012656E">
        <w:rPr>
          <w:rFonts w:ascii="GHEA Grapalat" w:hAnsi="GHEA Grapalat"/>
          <w:b/>
          <w:i w:val="0"/>
          <w:sz w:val="24"/>
          <w:szCs w:val="24"/>
        </w:rPr>
        <w:t xml:space="preserve">, в </w:t>
      </w:r>
      <w:r w:rsidR="00461FC1">
        <w:rPr>
          <w:rFonts w:ascii="GHEA Grapalat" w:hAnsi="GHEA Grapalat"/>
          <w:b/>
          <w:i w:val="0"/>
          <w:sz w:val="24"/>
          <w:szCs w:val="24"/>
        </w:rPr>
        <w:t>11:0</w:t>
      </w:r>
      <w:r w:rsidR="0012656E" w:rsidRPr="0012656E">
        <w:rPr>
          <w:rFonts w:ascii="GHEA Grapalat" w:hAnsi="GHEA Grapalat"/>
          <w:b/>
          <w:i w:val="0"/>
          <w:sz w:val="24"/>
          <w:szCs w:val="24"/>
        </w:rPr>
        <w:t>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FC3401">
        <w:rPr>
          <w:rFonts w:ascii="GHEA Grapalat" w:hAnsi="GHEA Grapalat"/>
          <w:b/>
          <w:i w:val="0"/>
          <w:sz w:val="24"/>
          <w:szCs w:val="24"/>
        </w:rPr>
        <w:t>13</w:t>
      </w:r>
      <w:r w:rsidR="00215E61">
        <w:rPr>
          <w:rFonts w:ascii="GHEA Grapalat" w:hAnsi="GHEA Grapalat"/>
          <w:b/>
          <w:i w:val="0"/>
          <w:sz w:val="24"/>
          <w:szCs w:val="24"/>
        </w:rPr>
        <w:t xml:space="preserve"> октября </w:t>
      </w:r>
      <w:r w:rsidR="00CC689E">
        <w:rPr>
          <w:rFonts w:ascii="GHEA Grapalat" w:hAnsi="GHEA Grapalat"/>
          <w:b/>
          <w:i w:val="0"/>
          <w:sz w:val="24"/>
          <w:szCs w:val="24"/>
        </w:rPr>
        <w:t>2025</w:t>
      </w:r>
      <w:r w:rsidR="0012656E" w:rsidRPr="0012656E">
        <w:rPr>
          <w:rFonts w:ascii="GHEA Grapalat" w:hAnsi="GHEA Grapalat"/>
          <w:b/>
          <w:i w:val="0"/>
          <w:sz w:val="24"/>
          <w:szCs w:val="24"/>
        </w:rPr>
        <w:t xml:space="preserve"> года.</w:t>
      </w:r>
    </w:p>
    <w:p w14:paraId="14802F2B" w14:textId="77777777"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49E4357" w14:textId="77777777"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14:paraId="168A155C" w14:textId="342581EC" w:rsidR="004C7808" w:rsidRDefault="002B4F5C" w:rsidP="004C7808">
      <w:pPr>
        <w:pStyle w:val="a3"/>
        <w:widowControl w:val="0"/>
        <w:spacing w:line="240" w:lineRule="auto"/>
        <w:ind w:firstLine="567"/>
        <w:rPr>
          <w:rFonts w:ascii="GHEA Grapalat" w:hAnsi="GHEA Grapalat"/>
          <w:i w:val="0"/>
          <w:sz w:val="24"/>
          <w:szCs w:val="24"/>
        </w:rPr>
      </w:pPr>
      <w:r>
        <w:rPr>
          <w:rFonts w:ascii="GHEA Grapalat" w:hAnsi="GHEA Grapalat"/>
          <w:b/>
          <w:i w:val="0"/>
          <w:sz w:val="24"/>
          <w:szCs w:val="24"/>
        </w:rPr>
        <w:t>Астхик Вирабян</w:t>
      </w:r>
      <w:r w:rsidR="004C7808">
        <w:rPr>
          <w:rFonts w:ascii="GHEA Grapalat" w:hAnsi="GHEA Grapalat"/>
          <w:i w:val="0"/>
          <w:sz w:val="24"/>
          <w:szCs w:val="24"/>
        </w:rPr>
        <w:t>.</w:t>
      </w:r>
    </w:p>
    <w:p w14:paraId="4A62191A" w14:textId="3F388423"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sidR="002B4F5C">
        <w:rPr>
          <w:rFonts w:ascii="GHEA Grapalat" w:hAnsi="GHEA Grapalat"/>
          <w:b/>
          <w:i w:val="0"/>
          <w:sz w:val="24"/>
          <w:szCs w:val="24"/>
        </w:rPr>
        <w:t>091-22-26-25</w:t>
      </w:r>
    </w:p>
    <w:p w14:paraId="3069DA81" w14:textId="7A48955A"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sidR="00810AB6">
        <w:rPr>
          <w:rFonts w:ascii="GHEA Grapalat" w:hAnsi="GHEA Grapalat"/>
          <w:b/>
          <w:i w:val="0"/>
          <w:sz w:val="24"/>
          <w:szCs w:val="24"/>
        </w:rPr>
        <w:t>procurement_hhk@hti.am</w:t>
      </w:r>
    </w:p>
    <w:p w14:paraId="67F05B75" w14:textId="54B88A07"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w:t>
      </w:r>
      <w:r w:rsidR="002B4F5C">
        <w:rPr>
          <w:rFonts w:ascii="GHEA Grapalat" w:hAnsi="GHEA Grapalat"/>
          <w:b/>
        </w:rPr>
        <w:t>ГНКО «Республиканский центр телекоммуникации» МВП РА</w:t>
      </w:r>
      <w:r w:rsidRPr="004C7808">
        <w:rPr>
          <w:rFonts w:ascii="GHEA Grapalat" w:hAnsi="GHEA Grapalat"/>
        </w:rPr>
        <w:t xml:space="preserve"> </w:t>
      </w:r>
      <w:r w:rsidRPr="004C7808">
        <w:rPr>
          <w:rFonts w:ascii="GHEA Grapalat" w:hAnsi="GHEA Grapalat"/>
        </w:rPr>
        <w:br w:type="page"/>
      </w:r>
    </w:p>
    <w:p w14:paraId="0AF1741E" w14:textId="77777777"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lastRenderedPageBreak/>
        <w:t>Утверждено</w:t>
      </w:r>
    </w:p>
    <w:p w14:paraId="6C0069DA" w14:textId="627D2345"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 xml:space="preserve">Решением Оценочной </w:t>
      </w:r>
      <w:r w:rsidRPr="00E90538">
        <w:rPr>
          <w:rFonts w:ascii="GHEA Grapalat" w:hAnsi="GHEA Grapalat"/>
          <w:sz w:val="22"/>
          <w:szCs w:val="22"/>
        </w:rPr>
        <w:t>комиссии запроса котировок</w:t>
      </w:r>
      <w:r w:rsidRPr="00E90538">
        <w:rPr>
          <w:rFonts w:ascii="GHEA Grapalat" w:hAnsi="GHEA Grapalat" w:cs="Sylfaen"/>
          <w:sz w:val="22"/>
          <w:szCs w:val="22"/>
        </w:rPr>
        <w:br/>
      </w:r>
      <w:r w:rsidRPr="00E90538">
        <w:rPr>
          <w:rFonts w:ascii="GHEA Grapalat" w:hAnsi="GHEA Grapalat"/>
          <w:sz w:val="22"/>
          <w:szCs w:val="22"/>
        </w:rPr>
        <w:t>под кодом «</w:t>
      </w:r>
      <w:r w:rsidR="00215E61">
        <w:rPr>
          <w:rFonts w:ascii="GHEA Grapalat" w:hAnsi="GHEA Grapalat"/>
          <w:sz w:val="22"/>
          <w:szCs w:val="22"/>
        </w:rPr>
        <w:t>GHTsDzB-HHK-25/31</w:t>
      </w:r>
      <w:r w:rsidRPr="00E90538">
        <w:rPr>
          <w:rFonts w:ascii="GHEA Grapalat" w:hAnsi="GHEA Grapalat"/>
          <w:sz w:val="22"/>
          <w:szCs w:val="22"/>
        </w:rPr>
        <w:t>»</w:t>
      </w:r>
      <w:r w:rsidRPr="00E90538">
        <w:rPr>
          <w:rFonts w:ascii="GHEA Grapalat" w:hAnsi="GHEA Grapalat"/>
          <w:sz w:val="22"/>
          <w:szCs w:val="22"/>
        </w:rPr>
        <w:br/>
        <w:t xml:space="preserve">  № </w:t>
      </w:r>
      <w:r w:rsidR="00FC3401">
        <w:rPr>
          <w:rFonts w:ascii="GHEA Grapalat" w:hAnsi="GHEA Grapalat"/>
          <w:sz w:val="22"/>
          <w:szCs w:val="22"/>
          <w:lang w:val="hy-AM"/>
        </w:rPr>
        <w:t>2</w:t>
      </w:r>
      <w:r w:rsidRPr="00E90538">
        <w:rPr>
          <w:rFonts w:ascii="GHEA Grapalat" w:hAnsi="GHEA Grapalat"/>
          <w:sz w:val="22"/>
          <w:szCs w:val="22"/>
        </w:rPr>
        <w:t xml:space="preserve"> от </w:t>
      </w:r>
      <w:r w:rsidR="00FC3401" w:rsidRPr="00FC3401">
        <w:rPr>
          <w:rFonts w:ascii="GHEA Grapalat" w:hAnsi="GHEA Grapalat"/>
          <w:sz w:val="22"/>
          <w:szCs w:val="22"/>
        </w:rPr>
        <w:t>1 октября</w:t>
      </w:r>
      <w:r w:rsidR="001734A4" w:rsidRPr="00E90538">
        <w:rPr>
          <w:rFonts w:ascii="GHEA Grapalat" w:hAnsi="GHEA Grapalat"/>
          <w:sz w:val="22"/>
          <w:szCs w:val="22"/>
        </w:rPr>
        <w:t xml:space="preserve"> 2025</w:t>
      </w:r>
      <w:r w:rsidRPr="00E90538">
        <w:rPr>
          <w:rFonts w:ascii="GHEA Grapalat" w:hAnsi="GHEA Grapalat"/>
          <w:sz w:val="22"/>
          <w:szCs w:val="22"/>
        </w:rPr>
        <w:t xml:space="preserve"> г</w:t>
      </w:r>
      <w:r w:rsidRPr="00E90538">
        <w:rPr>
          <w:rFonts w:ascii="GHEA Grapalat" w:hAnsi="GHEA Grapalat"/>
          <w:sz w:val="22"/>
          <w:szCs w:val="22"/>
          <w:lang w:val="hy-AM"/>
        </w:rPr>
        <w:t>.</w:t>
      </w:r>
    </w:p>
    <w:p w14:paraId="66E9D0EC" w14:textId="77777777" w:rsidR="00096865" w:rsidRPr="0041256C" w:rsidRDefault="00096865" w:rsidP="00B46D58">
      <w:pPr>
        <w:pStyle w:val="aa"/>
        <w:widowControl w:val="0"/>
        <w:spacing w:after="160"/>
        <w:ind w:right="-7" w:firstLine="567"/>
        <w:jc w:val="center"/>
        <w:rPr>
          <w:rFonts w:ascii="GHEA Grapalat" w:hAnsi="GHEA Grapalat"/>
          <w:lang w:val="hy-AM"/>
        </w:rPr>
      </w:pPr>
    </w:p>
    <w:p w14:paraId="3300C9F9" w14:textId="77777777" w:rsidR="00096865" w:rsidRPr="003A1EBB" w:rsidRDefault="00096865" w:rsidP="00B46D58">
      <w:pPr>
        <w:pStyle w:val="aa"/>
        <w:widowControl w:val="0"/>
        <w:spacing w:after="160"/>
        <w:ind w:right="-7" w:firstLine="567"/>
        <w:jc w:val="center"/>
        <w:rPr>
          <w:rFonts w:ascii="GHEA Grapalat" w:hAnsi="GHEA Grapalat"/>
        </w:rPr>
      </w:pPr>
    </w:p>
    <w:p w14:paraId="40511FF0" w14:textId="77777777" w:rsidR="000763E5" w:rsidRPr="003A1EBB" w:rsidRDefault="000763E5" w:rsidP="00B46D58">
      <w:pPr>
        <w:pStyle w:val="aa"/>
        <w:widowControl w:val="0"/>
        <w:spacing w:after="160"/>
        <w:ind w:right="-7" w:firstLine="567"/>
        <w:jc w:val="center"/>
        <w:rPr>
          <w:rFonts w:ascii="GHEA Grapalat" w:hAnsi="GHEA Grapalat"/>
        </w:rPr>
      </w:pPr>
    </w:p>
    <w:p w14:paraId="034302CC" w14:textId="77777777" w:rsidR="00D12E3B" w:rsidRDefault="00D12E3B" w:rsidP="00B46D58">
      <w:pPr>
        <w:pStyle w:val="aa"/>
        <w:widowControl w:val="0"/>
        <w:spacing w:after="160"/>
        <w:ind w:right="-7" w:firstLine="567"/>
        <w:jc w:val="center"/>
        <w:rPr>
          <w:rFonts w:ascii="GHEA Grapalat" w:hAnsi="GHEA Grapalat"/>
          <w:i/>
        </w:rPr>
      </w:pPr>
    </w:p>
    <w:p w14:paraId="3CCEFFF6" w14:textId="77777777" w:rsidR="00D12E3B" w:rsidRDefault="00D12E3B" w:rsidP="00B46D58">
      <w:pPr>
        <w:pStyle w:val="aa"/>
        <w:widowControl w:val="0"/>
        <w:spacing w:after="160"/>
        <w:ind w:right="-7" w:firstLine="567"/>
        <w:jc w:val="center"/>
        <w:rPr>
          <w:rFonts w:ascii="GHEA Grapalat" w:hAnsi="GHEA Grapalat"/>
          <w:i/>
        </w:rPr>
      </w:pPr>
    </w:p>
    <w:p w14:paraId="6C3E4E84" w14:textId="77777777" w:rsidR="00D12E3B" w:rsidRDefault="00D12E3B" w:rsidP="00B46D58">
      <w:pPr>
        <w:pStyle w:val="aa"/>
        <w:widowControl w:val="0"/>
        <w:spacing w:after="160"/>
        <w:ind w:right="-7" w:firstLine="567"/>
        <w:jc w:val="center"/>
        <w:rPr>
          <w:rFonts w:ascii="GHEA Grapalat" w:hAnsi="GHEA Grapalat"/>
          <w:i/>
        </w:rPr>
      </w:pPr>
    </w:p>
    <w:p w14:paraId="2D57201B" w14:textId="77777777" w:rsidR="00D12E3B" w:rsidRDefault="00D12E3B" w:rsidP="00B46D58">
      <w:pPr>
        <w:pStyle w:val="aa"/>
        <w:widowControl w:val="0"/>
        <w:spacing w:after="160"/>
        <w:ind w:right="-7" w:firstLine="567"/>
        <w:jc w:val="center"/>
        <w:rPr>
          <w:rFonts w:ascii="GHEA Grapalat" w:hAnsi="GHEA Grapalat"/>
          <w:i/>
        </w:rPr>
      </w:pPr>
    </w:p>
    <w:p w14:paraId="098EF89A" w14:textId="5EDB0E7E" w:rsidR="00A010A9" w:rsidRPr="00A010A9" w:rsidRDefault="00A010A9" w:rsidP="00A010A9">
      <w:pPr>
        <w:pStyle w:val="aa"/>
        <w:widowControl w:val="0"/>
        <w:spacing w:after="160"/>
        <w:ind w:right="-7"/>
        <w:contextualSpacing/>
        <w:jc w:val="center"/>
        <w:rPr>
          <w:rStyle w:val="aff3"/>
          <w:rFonts w:ascii="GHEA Grapalat" w:hAnsi="GHEA Grapalat" w:cs="Arial"/>
          <w:b/>
          <w:bCs/>
          <w:i w:val="0"/>
          <w:color w:val="0D0D0D" w:themeColor="text1" w:themeTint="F2"/>
          <w:shd w:val="clear" w:color="auto" w:fill="FFFFFF"/>
        </w:rPr>
      </w:pPr>
      <w:r w:rsidRPr="00A010A9">
        <w:rPr>
          <w:rFonts w:ascii="GHEA Grapalat" w:hAnsi="GHEA Grapalat"/>
          <w:b/>
          <w:color w:val="0D0D0D" w:themeColor="text1" w:themeTint="F2"/>
        </w:rPr>
        <w:t>Г</w:t>
      </w:r>
      <w:r w:rsidRPr="00A010A9">
        <w:rPr>
          <w:rStyle w:val="w"/>
          <w:rFonts w:ascii="GHEA Grapalat" w:hAnsi="GHEA Grapalat"/>
          <w:b/>
          <w:color w:val="0D0D0D" w:themeColor="text1" w:themeTint="F2"/>
          <w:shd w:val="clear" w:color="auto" w:fill="FFFFFF"/>
        </w:rPr>
        <w:t>ОСУДАРСТВЕННАЯ НЕКОММЕРЧЕСКАЯ</w:t>
      </w:r>
      <w:r w:rsidRPr="00A010A9">
        <w:rPr>
          <w:rFonts w:ascii="Helvetica" w:hAnsi="Helvetica"/>
          <w:b/>
          <w:color w:val="0D0D0D" w:themeColor="text1" w:themeTint="F2"/>
          <w:shd w:val="clear" w:color="auto" w:fill="FFFFFF"/>
        </w:rPr>
        <w:t> </w:t>
      </w:r>
      <w:r w:rsidRPr="00A010A9">
        <w:rPr>
          <w:rStyle w:val="w"/>
          <w:rFonts w:ascii="GHEA Grapalat" w:hAnsi="GHEA Grapalat"/>
          <w:b/>
          <w:color w:val="0D0D0D" w:themeColor="text1" w:themeTint="F2"/>
          <w:shd w:val="clear" w:color="auto" w:fill="FFFFFF"/>
        </w:rPr>
        <w:t>ОРГАНИЗАЦИЯ</w:t>
      </w:r>
      <w:r w:rsidRPr="00A010A9">
        <w:rPr>
          <w:rFonts w:ascii="GHEA Grapalat" w:hAnsi="GHEA Grapalat"/>
          <w:b/>
          <w:color w:val="0D0D0D" w:themeColor="text1" w:themeTint="F2"/>
        </w:rPr>
        <w:t xml:space="preserve"> «</w:t>
      </w:r>
      <w:r w:rsidRPr="00A010A9">
        <w:rPr>
          <w:rFonts w:ascii="GHEA Grapalat" w:hAnsi="GHEA Grapalat"/>
          <w:b/>
          <w:iCs/>
        </w:rPr>
        <w:t>РЕСПУБЛИКАНСКИЙ ЦЕНТР ТЕЛЕКОММУНИКАЦИИ</w:t>
      </w:r>
      <w:r w:rsidRPr="00A010A9">
        <w:rPr>
          <w:rFonts w:ascii="GHEA Grapalat" w:hAnsi="GHEA Grapalat"/>
          <w:b/>
          <w:iCs/>
          <w:color w:val="0D0D0D" w:themeColor="text1" w:themeTint="F2"/>
        </w:rPr>
        <w:t>»</w:t>
      </w:r>
      <w:r w:rsidRPr="00A010A9">
        <w:rPr>
          <w:rFonts w:ascii="GHEA Grapalat" w:hAnsi="GHEA Grapalat"/>
          <w:b/>
          <w:color w:val="0D0D0D" w:themeColor="text1" w:themeTint="F2"/>
        </w:rPr>
        <w:t xml:space="preserve"> </w:t>
      </w:r>
      <w:r w:rsidRPr="00A010A9">
        <w:rPr>
          <w:rStyle w:val="aff3"/>
          <w:rFonts w:ascii="GHEA Grapalat" w:hAnsi="GHEA Grapalat" w:cs="Arial"/>
          <w:b/>
          <w:bCs/>
          <w:i w:val="0"/>
          <w:color w:val="0D0D0D" w:themeColor="text1" w:themeTint="F2"/>
          <w:shd w:val="clear" w:color="auto" w:fill="FFFFFF"/>
        </w:rPr>
        <w:t>МИНИСТЕРСТВА ВЫСОКОТЕХНОЛОГИЧЕСКОЙ</w:t>
      </w:r>
    </w:p>
    <w:p w14:paraId="027772EB" w14:textId="5564704B" w:rsidR="0041256C" w:rsidRPr="00A010A9" w:rsidRDefault="00A010A9" w:rsidP="00A010A9">
      <w:pPr>
        <w:pStyle w:val="aa"/>
        <w:widowControl w:val="0"/>
        <w:spacing w:after="160"/>
        <w:ind w:right="-7"/>
        <w:contextualSpacing/>
        <w:jc w:val="center"/>
        <w:rPr>
          <w:rFonts w:ascii="GHEA Grapalat" w:hAnsi="GHEA Grapalat"/>
          <w:b/>
          <w:i/>
          <w:color w:val="0D0D0D" w:themeColor="text1" w:themeTint="F2"/>
        </w:rPr>
      </w:pPr>
      <w:r w:rsidRPr="00A010A9">
        <w:rPr>
          <w:rStyle w:val="aff3"/>
          <w:rFonts w:ascii="GHEA Grapalat" w:hAnsi="GHEA Grapalat" w:cs="Arial"/>
          <w:b/>
          <w:bCs/>
          <w:i w:val="0"/>
          <w:color w:val="0D0D0D" w:themeColor="text1" w:themeTint="F2"/>
          <w:shd w:val="clear" w:color="auto" w:fill="FFFFFF"/>
        </w:rPr>
        <w:t>ПРОМЫШЛЕННОСТИ РЕСПУБЛИКИ АРМЕНИЯ</w:t>
      </w:r>
    </w:p>
    <w:p w14:paraId="3B80634F"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476EA18C"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7A384C27" w14:textId="77777777" w:rsidR="0041256C" w:rsidRPr="00E063D7" w:rsidRDefault="0041256C" w:rsidP="0041256C">
      <w:pPr>
        <w:pStyle w:val="aa"/>
        <w:widowControl w:val="0"/>
        <w:spacing w:after="160"/>
        <w:ind w:right="-7" w:firstLine="567"/>
        <w:jc w:val="center"/>
        <w:rPr>
          <w:rFonts w:ascii="GHEA Grapalat" w:hAnsi="GHEA Grapalat"/>
          <w:sz w:val="22"/>
          <w:szCs w:val="22"/>
        </w:rPr>
      </w:pPr>
    </w:p>
    <w:p w14:paraId="5CCE5B45"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14:paraId="73903D81"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p>
    <w:p w14:paraId="7F947D17" w14:textId="77777777" w:rsidR="0041256C" w:rsidRPr="00E063D7" w:rsidRDefault="0041256C" w:rsidP="0041256C">
      <w:pPr>
        <w:pStyle w:val="aa"/>
        <w:widowControl w:val="0"/>
        <w:spacing w:after="160"/>
        <w:ind w:right="-7" w:firstLine="567"/>
        <w:jc w:val="center"/>
        <w:rPr>
          <w:rFonts w:ascii="GHEA Grapalat" w:hAnsi="GHEA Grapalat" w:cs="Sylfaen"/>
          <w:sz w:val="22"/>
          <w:szCs w:val="22"/>
        </w:rPr>
      </w:pPr>
    </w:p>
    <w:p w14:paraId="7E8FC5AD" w14:textId="35AA05B9"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00215E61">
        <w:rPr>
          <w:rFonts w:ascii="GHEA Grapalat" w:hAnsi="GHEA Grapalat"/>
          <w:b/>
        </w:rPr>
        <w:t>УСЛУГ ПО УСТАНОВКЕ И ОБСЛУЖИВАНИЮ СИСТЕМ GPS</w:t>
      </w:r>
      <w:r w:rsidR="00461FC1">
        <w:rPr>
          <w:rFonts w:ascii="GHEA Grapalat" w:hAnsi="GHEA Grapalat"/>
          <w:b/>
        </w:rPr>
        <w:t xml:space="preserve"> </w:t>
      </w:r>
      <w:r w:rsidRPr="00A37E73">
        <w:rPr>
          <w:rFonts w:ascii="GHEA Grapalat" w:hAnsi="GHEA Grapalat"/>
          <w:b/>
        </w:rPr>
        <w:t>ДЛЯ СВОИХ НУЖД</w:t>
      </w:r>
    </w:p>
    <w:p w14:paraId="6C9F7475" w14:textId="77777777" w:rsidR="0041256C" w:rsidRPr="009044F1" w:rsidRDefault="0041256C" w:rsidP="0041256C">
      <w:pPr>
        <w:pStyle w:val="aa"/>
        <w:widowControl w:val="0"/>
        <w:spacing w:after="160"/>
        <w:ind w:right="-7" w:firstLine="567"/>
        <w:jc w:val="center"/>
        <w:rPr>
          <w:rFonts w:ascii="GHEA Grapalat" w:hAnsi="GHEA Grapalat"/>
        </w:rPr>
      </w:pPr>
    </w:p>
    <w:p w14:paraId="3C439B06" w14:textId="77777777" w:rsidR="0041256C" w:rsidRPr="009044F1" w:rsidRDefault="0041256C" w:rsidP="0041256C">
      <w:pPr>
        <w:pStyle w:val="aa"/>
        <w:widowControl w:val="0"/>
        <w:spacing w:after="160"/>
        <w:ind w:right="-7" w:firstLine="567"/>
        <w:jc w:val="center"/>
        <w:rPr>
          <w:rFonts w:ascii="GHEA Grapalat" w:hAnsi="GHEA Grapalat"/>
        </w:rPr>
      </w:pPr>
    </w:p>
    <w:p w14:paraId="089F0C06" w14:textId="77777777" w:rsidR="0041256C" w:rsidRDefault="0041256C" w:rsidP="0041256C">
      <w:pPr>
        <w:rPr>
          <w:rFonts w:ascii="GHEA Grapalat" w:hAnsi="GHEA Grapalat"/>
        </w:rPr>
      </w:pPr>
    </w:p>
    <w:p w14:paraId="589D09A9" w14:textId="77777777" w:rsidR="0041256C" w:rsidRDefault="0041256C" w:rsidP="0041256C">
      <w:pPr>
        <w:rPr>
          <w:rFonts w:ascii="GHEA Grapalat" w:hAnsi="GHEA Grapalat"/>
        </w:rPr>
      </w:pPr>
    </w:p>
    <w:p w14:paraId="1B887D2D" w14:textId="77777777" w:rsidR="0041256C" w:rsidRDefault="0041256C" w:rsidP="0041256C">
      <w:pPr>
        <w:rPr>
          <w:rFonts w:ascii="GHEA Grapalat" w:hAnsi="GHEA Grapalat"/>
        </w:rPr>
      </w:pPr>
    </w:p>
    <w:p w14:paraId="5E36E696" w14:textId="77777777" w:rsidR="0041256C" w:rsidRDefault="0041256C" w:rsidP="0041256C">
      <w:pPr>
        <w:rPr>
          <w:rFonts w:ascii="GHEA Grapalat" w:hAnsi="GHEA Grapalat"/>
        </w:rPr>
      </w:pPr>
    </w:p>
    <w:p w14:paraId="7B38EE04" w14:textId="77777777" w:rsidR="0041256C" w:rsidRDefault="0041256C" w:rsidP="0041256C">
      <w:pPr>
        <w:rPr>
          <w:rFonts w:ascii="GHEA Grapalat" w:hAnsi="GHEA Grapalat"/>
        </w:rPr>
      </w:pPr>
    </w:p>
    <w:p w14:paraId="52101460" w14:textId="77777777" w:rsidR="0041256C" w:rsidRDefault="0041256C" w:rsidP="0041256C">
      <w:pPr>
        <w:rPr>
          <w:rFonts w:ascii="GHEA Grapalat" w:hAnsi="GHEA Grapalat"/>
        </w:rPr>
      </w:pPr>
    </w:p>
    <w:p w14:paraId="4DEA89B4" w14:textId="77777777" w:rsidR="0041256C" w:rsidRDefault="0041256C" w:rsidP="0041256C">
      <w:pPr>
        <w:rPr>
          <w:rFonts w:ascii="GHEA Grapalat" w:hAnsi="GHEA Grapalat"/>
        </w:rPr>
      </w:pPr>
    </w:p>
    <w:p w14:paraId="39B1AEA2" w14:textId="77777777" w:rsidR="0041256C" w:rsidRDefault="0041256C" w:rsidP="0041256C">
      <w:pPr>
        <w:rPr>
          <w:rFonts w:ascii="GHEA Grapalat" w:hAnsi="GHEA Grapalat"/>
          <w:i/>
        </w:rPr>
      </w:pPr>
    </w:p>
    <w:p w14:paraId="70855A6F" w14:textId="77777777"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46EB4F82" w14:textId="20D5E844" w:rsidR="0077372B" w:rsidRPr="0041256C" w:rsidRDefault="00A010A9" w:rsidP="0041256C">
      <w:pPr>
        <w:rPr>
          <w:rFonts w:ascii="GHEA Grapalat" w:hAnsi="GHEA Grapalat" w:cs="Sylfaen"/>
          <w:b/>
          <w:i/>
          <w:color w:val="FF0000"/>
        </w:rPr>
      </w:pPr>
      <w:r w:rsidRPr="00A010A9">
        <w:rPr>
          <w:rFonts w:ascii="GHEA Grapalat" w:hAnsi="GHEA Grapalat" w:cs="Sylfaen"/>
          <w:b/>
          <w:i/>
          <w:color w:val="FF0000"/>
        </w:rPr>
        <w:t>Процедура организована на основании части 6 статьи 15 Закона РА «О закупках».</w:t>
      </w:r>
    </w:p>
    <w:p w14:paraId="4C55F961" w14:textId="77777777" w:rsidR="00160AE4" w:rsidRPr="00A010A9" w:rsidRDefault="00994A77" w:rsidP="00AD3CC1">
      <w:pPr>
        <w:widowControl w:val="0"/>
        <w:ind w:firstLine="567"/>
        <w:contextualSpacing/>
        <w:jc w:val="center"/>
        <w:rPr>
          <w:rFonts w:ascii="GHEA Grapalat" w:hAnsi="GHEA Grapalat"/>
          <w:b/>
        </w:rPr>
      </w:pPr>
      <w:r w:rsidRPr="009044F1">
        <w:rPr>
          <w:rFonts w:ascii="GHEA Grapalat" w:hAnsi="GHEA Grapalat"/>
        </w:rPr>
        <w:br w:type="page"/>
      </w:r>
      <w:r w:rsidR="00160AE4" w:rsidRPr="00A010A9">
        <w:rPr>
          <w:rFonts w:ascii="GHEA Grapalat" w:hAnsi="GHEA Grapalat"/>
          <w:b/>
        </w:rPr>
        <w:lastRenderedPageBreak/>
        <w:t>СОДЕРЖАНИЕ</w:t>
      </w:r>
    </w:p>
    <w:p w14:paraId="194CDF33" w14:textId="607CA129" w:rsidR="00CF3958" w:rsidRPr="00A010A9" w:rsidRDefault="00CF3958" w:rsidP="00CF3958">
      <w:pPr>
        <w:pStyle w:val="aa"/>
        <w:widowControl w:val="0"/>
        <w:spacing w:after="0"/>
        <w:ind w:right="-7"/>
        <w:contextualSpacing/>
        <w:jc w:val="center"/>
        <w:rPr>
          <w:rFonts w:ascii="GHEA Grapalat" w:hAnsi="GHEA Grapalat"/>
          <w:b/>
          <w:i/>
          <w:color w:val="0D0D0D" w:themeColor="text1" w:themeTint="F2"/>
        </w:rPr>
      </w:pPr>
      <w:r w:rsidRPr="00A010A9">
        <w:rPr>
          <w:rFonts w:ascii="GHEA Grapalat" w:hAnsi="GHEA Grapalat"/>
          <w:b/>
        </w:rPr>
        <w:t xml:space="preserve">ПРИГЛАШЕНИЯ НА ЗАПРОС КОТИРОВОК, ОБЪЯВЛЕННЫЙ С ЦЕЛЬЮ ПРИОБРЕТЕНИЯ </w:t>
      </w:r>
      <w:r w:rsidR="00215E61">
        <w:rPr>
          <w:rFonts w:ascii="GHEA Grapalat" w:hAnsi="GHEA Grapalat"/>
          <w:b/>
        </w:rPr>
        <w:t>УСЛУГ ПО УСТАНОВКЕ И ОБСЛУЖИВАНИЮ СИСТЕМ GPS</w:t>
      </w:r>
      <w:r w:rsidR="00461FC1" w:rsidRPr="00A010A9">
        <w:rPr>
          <w:rFonts w:ascii="GHEA Grapalat" w:hAnsi="GHEA Grapalat"/>
          <w:b/>
        </w:rPr>
        <w:t xml:space="preserve"> </w:t>
      </w:r>
      <w:r w:rsidRPr="00A010A9">
        <w:rPr>
          <w:rFonts w:ascii="GHEA Grapalat" w:hAnsi="GHEA Grapalat"/>
          <w:b/>
        </w:rPr>
        <w:t>ДЛЯ НУЖД</w:t>
      </w:r>
      <w:r w:rsidR="00A010A9" w:rsidRPr="00A010A9">
        <w:rPr>
          <w:rFonts w:ascii="GHEA Grapalat" w:hAnsi="GHEA Grapalat"/>
          <w:b/>
          <w:i/>
        </w:rPr>
        <w:t xml:space="preserve"> </w:t>
      </w:r>
      <w:r w:rsidR="00A010A9" w:rsidRPr="00A010A9">
        <w:rPr>
          <w:rFonts w:ascii="GHEA Grapalat" w:hAnsi="GHEA Grapalat"/>
          <w:b/>
          <w:iCs/>
        </w:rPr>
        <w:t>ГНКО «РЦТ»</w:t>
      </w:r>
    </w:p>
    <w:p w14:paraId="351B5CA7" w14:textId="77777777" w:rsidR="00CF3958" w:rsidRDefault="00CF3958" w:rsidP="00B46D58">
      <w:pPr>
        <w:widowControl w:val="0"/>
        <w:spacing w:after="160"/>
        <w:jc w:val="center"/>
        <w:rPr>
          <w:rFonts w:ascii="GHEA Grapalat" w:hAnsi="GHEA Grapalat"/>
          <w:b/>
        </w:rPr>
      </w:pPr>
    </w:p>
    <w:p w14:paraId="75BE4430"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1F4AD742" w14:textId="77777777"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530AF29" w14:textId="77777777"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7BC6382"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1421AC3" w14:textId="77777777"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0098EF2" w14:textId="77777777"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9BDA72A" w14:textId="77777777"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14:paraId="0BC2DA84" w14:textId="77777777"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14:paraId="4D45AEC7" w14:textId="77777777"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054EE44F" w14:textId="77777777"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E996046" w14:textId="77777777"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D0F3267"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6B0D4C24" w14:textId="77777777"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82F0027" w14:textId="77777777" w:rsidR="00520F57" w:rsidRDefault="00520F57" w:rsidP="00B46D58">
      <w:pPr>
        <w:widowControl w:val="0"/>
        <w:spacing w:after="160"/>
        <w:jc w:val="center"/>
        <w:rPr>
          <w:rFonts w:ascii="GHEA Grapalat" w:hAnsi="GHEA Grapalat"/>
          <w:b/>
        </w:rPr>
      </w:pPr>
    </w:p>
    <w:p w14:paraId="3E25DAC5" w14:textId="77777777"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14:paraId="4D46821F" w14:textId="77777777"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14:paraId="24FAAED6" w14:textId="77777777"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0121DD6" w14:textId="77777777"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14:paraId="120F6945" w14:textId="77777777"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4463D53" w14:textId="5B734C86"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215E61">
        <w:rPr>
          <w:rFonts w:ascii="GHEA Grapalat" w:hAnsi="GHEA Grapalat"/>
          <w:b/>
          <w:sz w:val="22"/>
          <w:szCs w:val="22"/>
        </w:rPr>
        <w:t>GHTsDzB-HHK-25/31</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14:paraId="45ABA15F" w14:textId="7490E3CF" w:rsidR="00096865" w:rsidRPr="000B2CFA" w:rsidRDefault="00096865" w:rsidP="004260E1">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w:t>
      </w:r>
      <w:r w:rsidR="00215E61">
        <w:rPr>
          <w:rFonts w:ascii="GHEA Grapalat" w:hAnsi="GHEA Grapalat"/>
          <w:b/>
        </w:rPr>
        <w:t>К</w:t>
      </w:r>
      <w:r w:rsidR="00AD798D">
        <w:rPr>
          <w:rFonts w:ascii="GHEA Grapalat" w:hAnsi="GHEA Grapalat"/>
          <w:b/>
        </w:rPr>
        <w:t xml:space="preserve">О </w:t>
      </w:r>
      <w:r w:rsidR="00215E61">
        <w:rPr>
          <w:rFonts w:ascii="GHEA Grapalat" w:hAnsi="GHEA Grapalat"/>
          <w:b/>
        </w:rPr>
        <w:t>«Республиканский центр телекоммуникации» МВП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45A9C0A" w14:textId="77777777"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321265F" w14:textId="77777777"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9C9ABDB" w14:textId="6426F8A4"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10AB6">
        <w:rPr>
          <w:rFonts w:ascii="GHEA Grapalat" w:hAnsi="GHEA Grapalat"/>
          <w:b/>
          <w:sz w:val="24"/>
          <w:szCs w:val="24"/>
        </w:rPr>
        <w:t>procurement_hhk@hti.am</w:t>
      </w:r>
    </w:p>
    <w:p w14:paraId="38D2C3E2"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14:paraId="08B17EFC"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C6140C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59FE9A62" w14:textId="29ADE81D"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215E61">
        <w:rPr>
          <w:rFonts w:ascii="GHEA Grapalat" w:hAnsi="GHEA Grapalat"/>
          <w:b/>
          <w:i w:val="0"/>
          <w:sz w:val="24"/>
          <w:szCs w:val="24"/>
        </w:rPr>
        <w:t>услуг по установке и обслуживанию систем GPS</w:t>
      </w:r>
      <w:r w:rsidR="009E4774" w:rsidRPr="009E4774">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w:t>
      </w:r>
      <w:r w:rsidR="00A010A9">
        <w:rPr>
          <w:rFonts w:ascii="GHEA Grapalat" w:hAnsi="GHEA Grapalat"/>
          <w:b/>
          <w:i w:val="0"/>
          <w:sz w:val="24"/>
          <w:szCs w:val="24"/>
        </w:rPr>
        <w:t>К</w:t>
      </w:r>
      <w:r w:rsidR="00777B7F" w:rsidRPr="00777B7F">
        <w:rPr>
          <w:rFonts w:ascii="GHEA Grapalat" w:hAnsi="GHEA Grapalat"/>
          <w:b/>
          <w:i w:val="0"/>
          <w:sz w:val="24"/>
          <w:szCs w:val="24"/>
        </w:rPr>
        <w:t>О «</w:t>
      </w:r>
      <w:r w:rsidR="00A010A9">
        <w:rPr>
          <w:rFonts w:ascii="GHEA Grapalat" w:hAnsi="GHEA Grapalat"/>
          <w:b/>
          <w:i w:val="0"/>
          <w:sz w:val="24"/>
          <w:szCs w:val="24"/>
        </w:rPr>
        <w:t>РЦТ</w:t>
      </w:r>
      <w:r w:rsidR="00777B7F" w:rsidRPr="00777B7F">
        <w:rPr>
          <w:rFonts w:ascii="GHEA Grapalat" w:hAnsi="GHEA Grapalat"/>
          <w:b/>
          <w:i w:val="0"/>
          <w:sz w:val="24"/>
          <w:szCs w:val="24"/>
        </w:rPr>
        <w:t>»</w:t>
      </w:r>
      <w:r w:rsidR="00777B7F">
        <w:rPr>
          <w:rFonts w:ascii="GHEA Grapalat" w:hAnsi="GHEA Grapalat"/>
          <w:i w:val="0"/>
          <w:sz w:val="24"/>
          <w:szCs w:val="24"/>
        </w:rPr>
        <w:t xml:space="preserve">, которые сгруппированы в </w:t>
      </w:r>
      <w:r w:rsidR="003E0F53">
        <w:rPr>
          <w:rFonts w:ascii="GHEA Grapalat" w:hAnsi="GHEA Grapalat"/>
          <w:b/>
          <w:i w:val="0"/>
          <w:sz w:val="24"/>
          <w:szCs w:val="24"/>
        </w:rPr>
        <w:t>1 лот</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14:paraId="6A6E9B0B" w14:textId="77777777" w:rsidTr="00F32DDC">
        <w:trPr>
          <w:jc w:val="center"/>
        </w:trPr>
        <w:tc>
          <w:tcPr>
            <w:tcW w:w="2634" w:type="dxa"/>
            <w:gridSpan w:val="2"/>
            <w:vAlign w:val="center"/>
          </w:tcPr>
          <w:p w14:paraId="1775931F"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1499C6DC" w14:textId="77777777"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14:paraId="05EA173E" w14:textId="77777777" w:rsidTr="00970424">
        <w:trPr>
          <w:jc w:val="center"/>
        </w:trPr>
        <w:tc>
          <w:tcPr>
            <w:tcW w:w="1216" w:type="dxa"/>
            <w:vAlign w:val="center"/>
          </w:tcPr>
          <w:p w14:paraId="303EECE2" w14:textId="77777777"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7912658D" w14:textId="77777777"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14:paraId="51CECF0D" w14:textId="77777777"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14:paraId="02BAC755" w14:textId="77777777" w:rsidTr="00B52043">
        <w:trPr>
          <w:jc w:val="center"/>
        </w:trPr>
        <w:tc>
          <w:tcPr>
            <w:tcW w:w="1216" w:type="dxa"/>
            <w:vAlign w:val="center"/>
          </w:tcPr>
          <w:p w14:paraId="008A601F" w14:textId="77777777"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14:paraId="57963A63" w14:textId="579A2E0E" w:rsidR="00AA73D2" w:rsidRPr="00777754" w:rsidRDefault="00215E61" w:rsidP="003E0F53">
            <w:pPr>
              <w:pStyle w:val="23"/>
              <w:spacing w:line="240" w:lineRule="auto"/>
              <w:ind w:firstLine="0"/>
              <w:jc w:val="center"/>
              <w:rPr>
                <w:rFonts w:ascii="GHEA Grapalat" w:hAnsi="GHEA Grapalat"/>
                <w:sz w:val="24"/>
                <w:szCs w:val="24"/>
              </w:rPr>
            </w:pPr>
            <w:r>
              <w:rPr>
                <w:rFonts w:ascii="GHEA Grapalat" w:hAnsi="GHEA Grapalat"/>
                <w:sz w:val="24"/>
                <w:szCs w:val="24"/>
              </w:rPr>
              <w:t>450</w:t>
            </w:r>
            <w:r w:rsidR="0077372B" w:rsidRPr="00777754">
              <w:rPr>
                <w:rFonts w:ascii="GHEA Grapalat" w:hAnsi="GHEA Grapalat"/>
                <w:sz w:val="24"/>
                <w:szCs w:val="24"/>
              </w:rPr>
              <w:t>,000</w:t>
            </w:r>
          </w:p>
        </w:tc>
        <w:tc>
          <w:tcPr>
            <w:tcW w:w="6600" w:type="dxa"/>
            <w:vAlign w:val="center"/>
          </w:tcPr>
          <w:p w14:paraId="394AB97D" w14:textId="2793152F" w:rsidR="00AA73D2" w:rsidRPr="00777754" w:rsidRDefault="00CF6BC2" w:rsidP="00215E61">
            <w:pPr>
              <w:rPr>
                <w:rFonts w:ascii="GHEA Grapalat" w:hAnsi="GHEA Grapalat"/>
                <w:lang w:val="hy-AM"/>
              </w:rPr>
            </w:pPr>
            <w:r w:rsidRPr="00CF6BC2">
              <w:rPr>
                <w:rFonts w:ascii="GHEA Grapalat" w:hAnsi="GHEA Grapalat"/>
                <w:lang w:val="hy-AM"/>
              </w:rPr>
              <w:t>Услуг</w:t>
            </w:r>
            <w:r w:rsidR="00215E61">
              <w:rPr>
                <w:rFonts w:ascii="GHEA Grapalat" w:hAnsi="GHEA Grapalat"/>
              </w:rPr>
              <w:t xml:space="preserve">и </w:t>
            </w:r>
            <w:r w:rsidR="00215E61" w:rsidRPr="00215E61">
              <w:rPr>
                <w:rFonts w:ascii="GHEA Grapalat" w:hAnsi="GHEA Grapalat"/>
              </w:rPr>
              <w:t>по установке и обслуживанию систем GPS</w:t>
            </w:r>
          </w:p>
        </w:tc>
      </w:tr>
    </w:tbl>
    <w:p w14:paraId="527DAFF7"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3AD47764"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03F50DF3" w14:textId="77777777" w:rsidR="00BD2C67" w:rsidRPr="001115E9" w:rsidRDefault="00BD2C67" w:rsidP="00DD276C">
      <w:pPr>
        <w:widowControl w:val="0"/>
        <w:tabs>
          <w:tab w:val="left" w:pos="1134"/>
        </w:tabs>
        <w:ind w:firstLine="567"/>
        <w:contextualSpacing/>
        <w:jc w:val="both"/>
        <w:rPr>
          <w:rFonts w:ascii="GHEA Grapalat" w:hAnsi="GHEA Grapalat"/>
        </w:rPr>
      </w:pPr>
    </w:p>
    <w:p w14:paraId="6B24D5DA" w14:textId="77777777"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7F2CFD55"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BFFB0DE" w14:textId="77777777"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1B3132C1"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4974E490" w14:textId="77777777"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47148F9" w14:textId="77777777" w:rsidR="00753E6E" w:rsidRPr="0028137F"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9093813" w14:textId="77777777" w:rsidR="0028137F" w:rsidRDefault="0028137F" w:rsidP="0028137F">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61B8EC8B" w14:textId="77777777"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w:t>
      </w:r>
      <w:r w:rsidRPr="009044F1">
        <w:rPr>
          <w:rFonts w:ascii="GHEA Grapalat" w:hAnsi="GHEA Grapalat"/>
        </w:rPr>
        <w:lastRenderedPageBreak/>
        <w:t>пункта списки после дня подачи заявки, то данная его заявка не подлежит отклонению.</w:t>
      </w:r>
    </w:p>
    <w:p w14:paraId="0E5780D1" w14:textId="77777777"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DF5901E" w14:textId="77777777"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0A69F98" w14:textId="77777777"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73457C1B" w14:textId="77777777"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BB71B9B" w14:textId="77777777" w:rsidR="00106256" w:rsidRDefault="001C2B3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AAAF6A1" w14:textId="77777777" w:rsidR="00BA3554" w:rsidRPr="009044F1"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BC458DB" w14:textId="77777777"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14:paraId="56917F48"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6CCD010"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A56C6AA"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E101ADD"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AE33F1E"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AF92988"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3BB12C2" w14:textId="77777777"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участники, не имеющие статуса физического лица, считаются взаимосвязанными, </w:t>
      </w:r>
      <w:r w:rsidRPr="009044F1">
        <w:rPr>
          <w:rFonts w:ascii="GHEA Grapalat" w:hAnsi="GHEA Grapalat"/>
        </w:rPr>
        <w:lastRenderedPageBreak/>
        <w:t>если:</w:t>
      </w:r>
    </w:p>
    <w:p w14:paraId="1ACB79D7"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B0DED06"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04AB055" w14:textId="77777777"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C5B8CB6" w14:textId="77777777"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F32082C" w14:textId="77777777" w:rsidR="00D5674E" w:rsidRPr="009044F1" w:rsidRDefault="00D5674E" w:rsidP="00DD276C">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5D704298" w14:textId="77777777"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36B7AD6B" w14:textId="77777777"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3F84A070" w14:textId="77777777"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E0BB5DD" w14:textId="77777777"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14:paraId="024CBC93" w14:textId="77777777"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54EB0C59" w14:textId="77777777"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58458DF8" w14:textId="77777777" w:rsidR="00BD2C67" w:rsidRPr="001115E9" w:rsidRDefault="00BD2C67" w:rsidP="00B46D58">
      <w:pPr>
        <w:widowControl w:val="0"/>
        <w:spacing w:after="160"/>
        <w:jc w:val="center"/>
        <w:rPr>
          <w:rFonts w:ascii="GHEA Grapalat" w:hAnsi="GHEA Grapalat"/>
          <w:b/>
        </w:rPr>
      </w:pPr>
    </w:p>
    <w:p w14:paraId="7F64598D"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47CC7D18"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AE7D9C3" w14:textId="77777777"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lastRenderedPageBreak/>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14:paraId="7B99D1B9" w14:textId="77777777"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70F95C6" w14:textId="77777777"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BF1B89B" w14:textId="77777777"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343C675" w14:textId="77777777"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A216086" w14:textId="77777777"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14:paraId="1D80F5B5" w14:textId="77777777" w:rsidR="00B051BE" w:rsidRPr="009044F1" w:rsidRDefault="00B051BE" w:rsidP="00B46D58">
      <w:pPr>
        <w:widowControl w:val="0"/>
        <w:spacing w:after="160"/>
        <w:jc w:val="center"/>
        <w:rPr>
          <w:rFonts w:ascii="GHEA Grapalat" w:hAnsi="GHEA Grapalat"/>
          <w:b/>
        </w:rPr>
      </w:pPr>
    </w:p>
    <w:p w14:paraId="775EF259"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084391F" w14:textId="77777777"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B90063F" w14:textId="77777777"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F4C6A44" w14:textId="77777777"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14:paraId="51958234" w14:textId="576534BF"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2843AD">
        <w:rPr>
          <w:rFonts w:ascii="GHEA Grapalat" w:hAnsi="GHEA Grapalat"/>
          <w:sz w:val="24"/>
          <w:szCs w:val="24"/>
        </w:rPr>
        <w:t xml:space="preserve">г. Ереван, </w:t>
      </w:r>
      <w:r w:rsidR="002B4F5C">
        <w:rPr>
          <w:rFonts w:ascii="GHEA Grapalat" w:hAnsi="GHEA Grapalat"/>
          <w:sz w:val="24"/>
          <w:szCs w:val="24"/>
        </w:rPr>
        <w:t>Тбилисян ш., д. 29</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w:t>
      </w:r>
      <w:r w:rsidR="006760DA">
        <w:rPr>
          <w:rFonts w:ascii="GHEA Grapalat" w:hAnsi="GHEA Grapalat"/>
          <w:b/>
          <w:sz w:val="24"/>
          <w:szCs w:val="24"/>
        </w:rPr>
        <w:t>1:0</w:t>
      </w:r>
      <w:r w:rsidR="009415D8" w:rsidRPr="009415D8">
        <w:rPr>
          <w:rFonts w:ascii="GHEA Grapalat" w:hAnsi="GHEA Grapalat"/>
          <w:b/>
          <w:sz w:val="24"/>
          <w:szCs w:val="24"/>
        </w:rPr>
        <w:t>0</w:t>
      </w:r>
      <w:r w:rsidRPr="009415D8">
        <w:rPr>
          <w:rFonts w:ascii="GHEA Grapalat" w:hAnsi="GHEA Grapalat"/>
          <w:b/>
          <w:sz w:val="24"/>
          <w:szCs w:val="24"/>
        </w:rPr>
        <w:t xml:space="preserve"> часов </w:t>
      </w:r>
      <w:r w:rsidR="00581E55">
        <w:rPr>
          <w:rFonts w:ascii="GHEA Grapalat" w:hAnsi="GHEA Grapalat"/>
          <w:b/>
          <w:sz w:val="24"/>
          <w:szCs w:val="24"/>
        </w:rPr>
        <w:t>12</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14:paraId="6FB0D403" w14:textId="13B78F35"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r w:rsidR="002B4F5C">
        <w:rPr>
          <w:rFonts w:ascii="GHEA Grapalat" w:hAnsi="GHEA Grapalat"/>
          <w:sz w:val="24"/>
          <w:szCs w:val="24"/>
        </w:rPr>
        <w:t>Астхик Вирабян</w:t>
      </w:r>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DC27019" w14:textId="77777777"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7535668" w14:textId="77777777" w:rsidR="005F25EF" w:rsidRDefault="005F25EF" w:rsidP="001D7DC4">
      <w:pPr>
        <w:contextualSpacing/>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3326C034" w14:textId="77777777"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70A85E5C" w14:textId="77777777"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0638D69A" w14:textId="77777777"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4D8D8A11" w14:textId="77777777"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9F689E3" w14:textId="77777777" w:rsidR="00EA0D10" w:rsidRDefault="001361B2" w:rsidP="001D7DC4">
      <w:pPr>
        <w:pStyle w:val="norm"/>
        <w:widowControl w:val="0"/>
        <w:tabs>
          <w:tab w:val="left" w:pos="1134"/>
        </w:tabs>
        <w:spacing w:line="240" w:lineRule="auto"/>
        <w:ind w:firstLine="284"/>
        <w:contextualSpacing/>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1214AFE5" w14:textId="77777777"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EACA348" w14:textId="77777777"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000D8C0" w14:textId="77777777"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B87FE30" w14:textId="77777777"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2F595E" w14:textId="77777777"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284624A" w14:textId="77777777"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BBB5D2A"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5DF1FB82"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74A8FC2" w14:textId="77777777"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279BDAC" w14:textId="77777777"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0F6257">
        <w:rPr>
          <w:rFonts w:asciiTheme="minorHAnsi" w:hAnsiTheme="minorHAnsi"/>
        </w:rPr>
        <w:t xml:space="preserve"> </w:t>
      </w:r>
      <w:r w:rsidRPr="009044F1">
        <w:rPr>
          <w:rFonts w:ascii="GHEA Grapalat" w:hAnsi="GHEA Grapalat"/>
          <w:sz w:val="24"/>
          <w:szCs w:val="24"/>
        </w:rPr>
        <w:t>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w:t>
      </w:r>
      <w:r w:rsidRPr="009044F1">
        <w:rPr>
          <w:rFonts w:ascii="GHEA Grapalat" w:hAnsi="GHEA Grapalat"/>
          <w:sz w:val="24"/>
          <w:szCs w:val="24"/>
        </w:rPr>
        <w:lastRenderedPageBreak/>
        <w:t>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436E522A" w14:textId="77777777"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7A52F7A3"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б)</w:t>
      </w:r>
      <w:r w:rsidRPr="00A010A9">
        <w:t xml:space="preserve"> </w:t>
      </w:r>
      <w:r w:rsidRPr="00A010A9">
        <w:rPr>
          <w:rFonts w:ascii="GHEA Grapalat" w:hAnsi="GHEA Grapalat"/>
          <w:sz w:val="24"/>
          <w:szCs w:val="24"/>
        </w:rPr>
        <w:t>участник представляет ценовое предложение с учетом максимальных цен на каждый вид услуг, установленных настоящим приглашением</w:t>
      </w:r>
      <w:r w:rsidRPr="00A010A9">
        <w:rPr>
          <w:rFonts w:ascii="GHEA Grapalat" w:hAnsi="GHEA Grapalat"/>
          <w:sz w:val="24"/>
          <w:szCs w:val="24"/>
          <w:lang w:val="hy-AM"/>
        </w:rPr>
        <w:t xml:space="preserve">, </w:t>
      </w:r>
      <w:r w:rsidRPr="00A010A9">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A010A9">
        <w:rPr>
          <w:rFonts w:ascii="GHEA Grapalat" w:hAnsi="GHEA Grapalat"/>
          <w:sz w:val="24"/>
          <w:szCs w:val="24"/>
        </w:rPr>
        <w:t>ц</w:t>
      </w:r>
      <w:r w:rsidRPr="00A010A9">
        <w:rPr>
          <w:rFonts w:ascii="GHEA Grapalat" w:hAnsi="GHEA Grapalat"/>
          <w:sz w:val="24"/>
          <w:szCs w:val="24"/>
        </w:rPr>
        <w:t>xУxК</w:t>
      </w:r>
      <w:r w:rsidR="007861DD" w:rsidRPr="00A010A9">
        <w:rPr>
          <w:rFonts w:ascii="GHEA Grapalat" w:hAnsi="GHEA Grapalat"/>
          <w:sz w:val="24"/>
          <w:szCs w:val="24"/>
        </w:rPr>
        <w:t>, где:</w:t>
      </w:r>
    </w:p>
    <w:p w14:paraId="5BF31502"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ВС-сумма, выплачиваемая за оказание отдельных видов услуг, установленных договором</w:t>
      </w:r>
      <w:r w:rsidR="00F00004" w:rsidRPr="00A010A9">
        <w:rPr>
          <w:rFonts w:ascii="GHEA Grapalat" w:hAnsi="GHEA Grapalat"/>
          <w:sz w:val="24"/>
          <w:szCs w:val="24"/>
        </w:rPr>
        <w:t>,</w:t>
      </w:r>
    </w:p>
    <w:p w14:paraId="1779E40B"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 xml:space="preserve">ЦУ -итоговая цена, предложенная </w:t>
      </w:r>
      <w:r w:rsidR="0038256B" w:rsidRPr="00A010A9">
        <w:rPr>
          <w:rFonts w:ascii="GHEA Grapalat" w:hAnsi="GHEA Grapalat"/>
          <w:sz w:val="24"/>
          <w:szCs w:val="24"/>
        </w:rPr>
        <w:t>ото</w:t>
      </w:r>
      <w:r w:rsidRPr="00A010A9">
        <w:rPr>
          <w:rFonts w:ascii="GHEA Grapalat" w:hAnsi="GHEA Grapalat"/>
          <w:sz w:val="24"/>
          <w:szCs w:val="24"/>
        </w:rPr>
        <w:t>бранным участником</w:t>
      </w:r>
      <w:r w:rsidR="00F00004" w:rsidRPr="00A010A9">
        <w:rPr>
          <w:rFonts w:ascii="GHEA Grapalat" w:hAnsi="GHEA Grapalat"/>
          <w:sz w:val="24"/>
          <w:szCs w:val="24"/>
        </w:rPr>
        <w:t>,</w:t>
      </w:r>
    </w:p>
    <w:p w14:paraId="3A2E2634"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СЦ- совокупность максимальных единиц цен, установленных для оказания услуги</w:t>
      </w:r>
      <w:r w:rsidR="00F00004" w:rsidRPr="00A010A9">
        <w:rPr>
          <w:rFonts w:ascii="GHEA Grapalat" w:hAnsi="GHEA Grapalat"/>
          <w:sz w:val="24"/>
          <w:szCs w:val="24"/>
        </w:rPr>
        <w:t>,</w:t>
      </w:r>
    </w:p>
    <w:p w14:paraId="177C792D"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У-цена на максимальную единицу предоставленной услуги</w:t>
      </w:r>
      <w:r w:rsidR="00F00004" w:rsidRPr="00A010A9">
        <w:rPr>
          <w:rFonts w:ascii="GHEA Grapalat" w:hAnsi="GHEA Grapalat"/>
          <w:sz w:val="24"/>
          <w:szCs w:val="24"/>
        </w:rPr>
        <w:t>,</w:t>
      </w:r>
    </w:p>
    <w:p w14:paraId="1D41767C" w14:textId="77777777" w:rsidR="00BC1D1C" w:rsidRPr="00A010A9" w:rsidRDefault="00BC1D1C" w:rsidP="007B18B8">
      <w:pPr>
        <w:pStyle w:val="norm"/>
        <w:widowControl w:val="0"/>
        <w:spacing w:line="240" w:lineRule="auto"/>
        <w:ind w:firstLine="567"/>
        <w:contextualSpacing/>
        <w:rPr>
          <w:rFonts w:ascii="GHEA Grapalat" w:hAnsi="GHEA Grapalat"/>
          <w:sz w:val="24"/>
          <w:szCs w:val="24"/>
        </w:rPr>
      </w:pPr>
      <w:r w:rsidRPr="00A010A9">
        <w:rPr>
          <w:rFonts w:ascii="GHEA Grapalat" w:hAnsi="GHEA Grapalat"/>
          <w:sz w:val="24"/>
          <w:szCs w:val="24"/>
        </w:rPr>
        <w:t>К-количество предоставленных услуг.</w:t>
      </w:r>
    </w:p>
    <w:p w14:paraId="736B434B" w14:textId="77777777"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50182B0" w14:textId="77777777"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55FF9040" w14:textId="77777777"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84DB9E5" w14:textId="77777777"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68E16D71" w14:textId="77777777"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2B306D6E" w14:textId="77777777"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7BE2E595" w14:textId="77777777"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A8E700D" w14:textId="77777777"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56D845A" w14:textId="77777777"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657B6488" w14:textId="77777777"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9CCAE91" w14:textId="77777777" w:rsidR="00096865" w:rsidRPr="009044F1" w:rsidRDefault="00096865" w:rsidP="007B18B8">
      <w:pPr>
        <w:pStyle w:val="23"/>
        <w:widowControl w:val="0"/>
        <w:spacing w:line="240" w:lineRule="auto"/>
        <w:ind w:firstLine="567"/>
        <w:contextualSpacing/>
        <w:rPr>
          <w:rFonts w:ascii="GHEA Grapalat" w:hAnsi="GHEA Grapalat"/>
          <w:sz w:val="24"/>
          <w:szCs w:val="24"/>
        </w:rPr>
      </w:pPr>
    </w:p>
    <w:p w14:paraId="4C51BF80"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lastRenderedPageBreak/>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72C6EA2" w14:textId="77777777"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E9D3495" w14:textId="77777777"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FF74285" w14:textId="77777777" w:rsidR="00FA0E41" w:rsidRPr="009044F1" w:rsidRDefault="00FA0E41" w:rsidP="00B46D58">
      <w:pPr>
        <w:widowControl w:val="0"/>
        <w:spacing w:after="160"/>
        <w:ind w:firstLine="567"/>
        <w:jc w:val="center"/>
        <w:rPr>
          <w:rFonts w:ascii="GHEA Grapalat" w:hAnsi="GHEA Grapalat"/>
          <w:b/>
        </w:rPr>
      </w:pPr>
    </w:p>
    <w:p w14:paraId="7BBFD509" w14:textId="77777777" w:rsidR="00A225E0" w:rsidRDefault="00A225E0" w:rsidP="00B46D58">
      <w:pPr>
        <w:rPr>
          <w:rFonts w:ascii="GHEA Grapalat" w:hAnsi="GHEA Grapalat" w:cs="Sylfaen"/>
        </w:rPr>
      </w:pPr>
    </w:p>
    <w:p w14:paraId="095CA9B1"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2E6A2AC" w14:textId="6E301994"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581E55">
        <w:rPr>
          <w:rFonts w:ascii="GHEA Grapalat" w:hAnsi="GHEA Grapalat"/>
          <w:b/>
          <w:sz w:val="24"/>
          <w:szCs w:val="24"/>
        </w:rPr>
        <w:t>12</w:t>
      </w:r>
      <w:bookmarkStart w:id="0" w:name="_GoBack"/>
      <w:bookmarkEnd w:id="0"/>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w:t>
      </w:r>
      <w:r w:rsidR="000F6257">
        <w:rPr>
          <w:rFonts w:ascii="GHEA Grapalat" w:hAnsi="GHEA Grapalat"/>
          <w:b/>
          <w:sz w:val="24"/>
          <w:szCs w:val="24"/>
        </w:rPr>
        <w:t>1:0</w:t>
      </w:r>
      <w:r w:rsidR="00204A09" w:rsidRPr="00204A09">
        <w:rPr>
          <w:rFonts w:ascii="GHEA Grapalat" w:hAnsi="GHEA Grapalat"/>
          <w:b/>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24FB833E"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FE6A46F" w14:textId="77777777"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2E3F1808"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589BF5A"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07EAE5F" w14:textId="77777777"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6F441B6" w14:textId="77777777"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389BCBC" w14:textId="77777777"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1A3510" w14:textId="77777777"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46728C91" w14:textId="77777777"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338763C7" w14:textId="77777777"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6C0B9F9C" w14:textId="77777777"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9044F1">
        <w:rPr>
          <w:rFonts w:ascii="GHEA Grapalat" w:hAnsi="GHEA Grapalat"/>
          <w:i w:val="0"/>
          <w:sz w:val="24"/>
          <w:szCs w:val="24"/>
        </w:rPr>
        <w:lastRenderedPageBreak/>
        <w:t>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14:paraId="14F7071B" w14:textId="77777777"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63D84BC8"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7BE0219A"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0760B00" w14:textId="77777777"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2B90FB28"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400068B" w14:textId="77777777"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4007FA9B" w14:textId="77777777"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D25ECBF" w14:textId="77777777"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2F8061A" w14:textId="77777777" w:rsidR="001C2B34" w:rsidRPr="00A16851" w:rsidRDefault="001C2B34" w:rsidP="001C2B3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Arial" w:hAnsi="Arial" w:cs="Arial"/>
        </w:rPr>
        <w:t>включая случай,</w:t>
      </w:r>
      <w:r w:rsidRPr="00F8703D">
        <w:t xml:space="preserve"> </w:t>
      </w:r>
      <w:r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Pr="00A16851">
        <w:rPr>
          <w:rFonts w:ascii="GHEA Grapalat" w:hAnsi="GHEA Grapalat"/>
          <w:sz w:val="24"/>
          <w:szCs w:val="24"/>
        </w:rPr>
        <w:t>20.06.2025 № 817-А, предлагается участником в качестве агента / исполнителя /</w:t>
      </w:r>
      <w:r w:rsidRPr="00A16851">
        <w:rPr>
          <w:rFonts w:ascii="GHEA Grapalat" w:hAnsi="GHEA Grapalat"/>
          <w:sz w:val="24"/>
          <w:szCs w:val="24"/>
          <w:lang w:val="hy-AM"/>
        </w:rPr>
        <w:t xml:space="preserve">, </w:t>
      </w:r>
      <w:r w:rsidRPr="00A16851">
        <w:rPr>
          <w:rFonts w:ascii="GHEA Grapalat" w:hAnsi="GHEA Grapalat"/>
          <w:sz w:val="24"/>
          <w:szCs w:val="24"/>
        </w:rPr>
        <w:t xml:space="preserve">то </w:t>
      </w:r>
      <w:r w:rsidRPr="00A16851">
        <w:rPr>
          <w:rFonts w:ascii="GHEA Grapalat" w:hAnsi="GHEA Grapalat" w:cs="Calibri"/>
          <w:sz w:val="24"/>
          <w:szCs w:val="24"/>
        </w:rPr>
        <w:t>комиссия</w:t>
      </w:r>
      <w:r w:rsidRPr="00A16851">
        <w:rPr>
          <w:rFonts w:ascii="GHEA Grapalat" w:hAnsi="GHEA Grapalat"/>
          <w:sz w:val="24"/>
          <w:szCs w:val="24"/>
        </w:rPr>
        <w:t xml:space="preserve"> </w:t>
      </w:r>
      <w:r w:rsidRPr="00A16851">
        <w:rPr>
          <w:rFonts w:ascii="GHEA Grapalat" w:hAnsi="GHEA Grapalat" w:cs="Calibri"/>
          <w:sz w:val="24"/>
          <w:szCs w:val="24"/>
        </w:rPr>
        <w:t>приостанавливает</w:t>
      </w:r>
      <w:r w:rsidRPr="00A16851">
        <w:rPr>
          <w:rFonts w:ascii="GHEA Grapalat" w:hAnsi="GHEA Grapalat"/>
          <w:sz w:val="24"/>
          <w:szCs w:val="24"/>
        </w:rPr>
        <w:t xml:space="preserve"> </w:t>
      </w:r>
      <w:r w:rsidRPr="00A16851">
        <w:rPr>
          <w:rFonts w:ascii="GHEA Grapalat" w:hAnsi="GHEA Grapalat" w:cs="Calibri"/>
          <w:sz w:val="24"/>
          <w:szCs w:val="24"/>
        </w:rPr>
        <w:t>заседание</w:t>
      </w:r>
      <w:r w:rsidRPr="00A16851">
        <w:rPr>
          <w:rFonts w:ascii="GHEA Grapalat" w:hAnsi="GHEA Grapalat"/>
          <w:sz w:val="24"/>
          <w:szCs w:val="24"/>
        </w:rPr>
        <w:t xml:space="preserve"> </w:t>
      </w:r>
      <w:r w:rsidRPr="00A16851">
        <w:rPr>
          <w:rFonts w:ascii="GHEA Grapalat" w:hAnsi="GHEA Grapalat" w:cs="Calibri"/>
          <w:sz w:val="24"/>
          <w:szCs w:val="24"/>
        </w:rPr>
        <w:t>на</w:t>
      </w:r>
      <w:r w:rsidRPr="00A16851">
        <w:rPr>
          <w:rFonts w:ascii="GHEA Grapalat" w:hAnsi="GHEA Grapalat"/>
          <w:sz w:val="24"/>
          <w:szCs w:val="24"/>
        </w:rPr>
        <w:t xml:space="preserve"> </w:t>
      </w:r>
      <w:r w:rsidRPr="00A16851">
        <w:rPr>
          <w:rFonts w:ascii="GHEA Grapalat" w:hAnsi="GHEA Grapalat" w:cs="Calibri"/>
          <w:sz w:val="24"/>
          <w:szCs w:val="24"/>
        </w:rPr>
        <w:t>один</w:t>
      </w:r>
      <w:r w:rsidRPr="00A16851">
        <w:rPr>
          <w:rFonts w:ascii="GHEA Grapalat" w:hAnsi="GHEA Grapalat"/>
          <w:sz w:val="24"/>
          <w:szCs w:val="24"/>
        </w:rPr>
        <w:t xml:space="preserve"> </w:t>
      </w:r>
      <w:r w:rsidRPr="00A16851">
        <w:rPr>
          <w:rFonts w:ascii="GHEA Grapalat" w:hAnsi="GHEA Grapalat" w:cs="Calibri"/>
          <w:sz w:val="24"/>
          <w:szCs w:val="24"/>
        </w:rPr>
        <w:t>рабочий</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а</w:t>
      </w:r>
      <w:r w:rsidRPr="00A16851">
        <w:rPr>
          <w:rFonts w:ascii="GHEA Grapalat" w:hAnsi="GHEA Grapalat"/>
          <w:sz w:val="24"/>
          <w:szCs w:val="24"/>
        </w:rPr>
        <w:t xml:space="preserve"> </w:t>
      </w:r>
      <w:r w:rsidRPr="00A16851">
        <w:rPr>
          <w:rFonts w:ascii="GHEA Grapalat" w:hAnsi="GHEA Grapalat" w:cs="Calibri"/>
          <w:sz w:val="24"/>
          <w:szCs w:val="24"/>
        </w:rPr>
        <w:t>секретарь</w:t>
      </w:r>
      <w:r w:rsidRPr="00A16851">
        <w:rPr>
          <w:rFonts w:ascii="GHEA Grapalat" w:hAnsi="GHEA Grapalat"/>
          <w:sz w:val="24"/>
          <w:szCs w:val="24"/>
        </w:rPr>
        <w:t xml:space="preserve"> </w:t>
      </w:r>
      <w:r w:rsidRPr="00A16851">
        <w:rPr>
          <w:rFonts w:ascii="GHEA Grapalat" w:hAnsi="GHEA Grapalat" w:cs="Calibri"/>
          <w:sz w:val="24"/>
          <w:szCs w:val="24"/>
        </w:rPr>
        <w:t>комиссии</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тот</w:t>
      </w:r>
      <w:r w:rsidRPr="00A16851">
        <w:rPr>
          <w:rFonts w:ascii="GHEA Grapalat" w:hAnsi="GHEA Grapalat"/>
          <w:sz w:val="24"/>
          <w:szCs w:val="24"/>
        </w:rPr>
        <w:t xml:space="preserve"> </w:t>
      </w:r>
      <w:r w:rsidRPr="00A16851">
        <w:rPr>
          <w:rFonts w:ascii="GHEA Grapalat" w:hAnsi="GHEA Grapalat" w:cs="Calibri"/>
          <w:sz w:val="24"/>
          <w:szCs w:val="24"/>
        </w:rPr>
        <w:t>же</w:t>
      </w:r>
      <w:r w:rsidRPr="00A16851">
        <w:rPr>
          <w:rFonts w:ascii="GHEA Grapalat" w:hAnsi="GHEA Grapalat"/>
          <w:sz w:val="24"/>
          <w:szCs w:val="24"/>
        </w:rPr>
        <w:t xml:space="preserve"> </w:t>
      </w:r>
      <w:r w:rsidRPr="00A16851">
        <w:rPr>
          <w:rFonts w:ascii="GHEA Grapalat" w:hAnsi="GHEA Grapalat" w:cs="Calibri"/>
          <w:sz w:val="24"/>
          <w:szCs w:val="24"/>
        </w:rPr>
        <w:t>день</w:t>
      </w:r>
      <w:r w:rsidRPr="00A16851">
        <w:rPr>
          <w:rFonts w:ascii="GHEA Grapalat" w:hAnsi="GHEA Grapalat"/>
          <w:sz w:val="24"/>
          <w:szCs w:val="24"/>
        </w:rPr>
        <w:t xml:space="preserve"> </w:t>
      </w:r>
      <w:r w:rsidRPr="00A16851">
        <w:rPr>
          <w:rFonts w:ascii="GHEA Grapalat" w:hAnsi="GHEA Grapalat" w:cs="Calibri"/>
          <w:sz w:val="24"/>
          <w:szCs w:val="24"/>
        </w:rPr>
        <w:t>уведомляет</w:t>
      </w:r>
      <w:r w:rsidRPr="00A16851">
        <w:rPr>
          <w:rFonts w:ascii="GHEA Grapalat" w:hAnsi="GHEA Grapalat"/>
          <w:sz w:val="24"/>
          <w:szCs w:val="24"/>
        </w:rPr>
        <w:t xml:space="preserve"> </w:t>
      </w:r>
      <w:r w:rsidRPr="00A16851">
        <w:rPr>
          <w:rFonts w:ascii="GHEA Grapalat" w:hAnsi="GHEA Grapalat" w:cs="Calibri"/>
          <w:sz w:val="24"/>
          <w:szCs w:val="24"/>
        </w:rPr>
        <w:t>участника</w:t>
      </w:r>
      <w:r w:rsidRPr="00A16851">
        <w:rPr>
          <w:rFonts w:ascii="GHEA Grapalat" w:hAnsi="GHEA Grapalat"/>
          <w:sz w:val="24"/>
          <w:szCs w:val="24"/>
        </w:rPr>
        <w:t xml:space="preserve"> </w:t>
      </w:r>
      <w:r w:rsidRPr="00A16851">
        <w:rPr>
          <w:rFonts w:ascii="GHEA Grapalat" w:hAnsi="GHEA Grapalat" w:cs="Calibri"/>
          <w:sz w:val="24"/>
          <w:szCs w:val="24"/>
        </w:rPr>
        <w:t>об</w:t>
      </w:r>
      <w:r w:rsidRPr="00A16851">
        <w:rPr>
          <w:rFonts w:ascii="GHEA Grapalat" w:hAnsi="GHEA Grapalat"/>
          <w:sz w:val="24"/>
          <w:szCs w:val="24"/>
        </w:rPr>
        <w:t xml:space="preserve"> </w:t>
      </w:r>
      <w:r w:rsidRPr="00A16851">
        <w:rPr>
          <w:rFonts w:ascii="GHEA Grapalat" w:hAnsi="GHEA Grapalat" w:cs="Calibri"/>
          <w:sz w:val="24"/>
          <w:szCs w:val="24"/>
        </w:rPr>
        <w:t>этом</w:t>
      </w:r>
      <w:r w:rsidRPr="00A16851">
        <w:rPr>
          <w:rFonts w:ascii="GHEA Grapalat" w:hAnsi="GHEA Grapalat"/>
          <w:sz w:val="24"/>
          <w:szCs w:val="24"/>
        </w:rPr>
        <w:t xml:space="preserve"> </w:t>
      </w:r>
      <w:r w:rsidRPr="00A16851">
        <w:rPr>
          <w:rFonts w:ascii="GHEA Grapalat" w:hAnsi="GHEA Grapalat" w:cs="Calibri"/>
          <w:sz w:val="24"/>
          <w:szCs w:val="24"/>
        </w:rPr>
        <w:t>в</w:t>
      </w:r>
      <w:r w:rsidRPr="00A16851">
        <w:rPr>
          <w:rFonts w:ascii="GHEA Grapalat" w:hAnsi="GHEA Grapalat"/>
          <w:sz w:val="24"/>
          <w:szCs w:val="24"/>
        </w:rPr>
        <w:t xml:space="preserve"> </w:t>
      </w:r>
      <w:r w:rsidRPr="00A16851">
        <w:rPr>
          <w:rFonts w:ascii="GHEA Grapalat" w:hAnsi="GHEA Grapalat" w:cs="Calibri"/>
          <w:sz w:val="24"/>
          <w:szCs w:val="24"/>
        </w:rPr>
        <w:t>электронном</w:t>
      </w:r>
      <w:r w:rsidRPr="00A16851">
        <w:rPr>
          <w:rFonts w:ascii="GHEA Grapalat" w:hAnsi="GHEA Grapalat"/>
          <w:sz w:val="24"/>
          <w:szCs w:val="24"/>
        </w:rPr>
        <w:t xml:space="preserve"> </w:t>
      </w:r>
      <w:r w:rsidRPr="00A16851">
        <w:rPr>
          <w:rFonts w:ascii="GHEA Grapalat" w:hAnsi="GHEA Grapalat" w:cs="Calibri"/>
          <w:sz w:val="24"/>
          <w:szCs w:val="24"/>
        </w:rPr>
        <w:t>виде</w:t>
      </w:r>
      <w:r w:rsidRPr="00A16851">
        <w:rPr>
          <w:rFonts w:ascii="GHEA Grapalat" w:hAnsi="GHEA Grapalat"/>
          <w:sz w:val="24"/>
          <w:szCs w:val="24"/>
        </w:rPr>
        <w:t xml:space="preserve">, </w:t>
      </w:r>
      <w:r w:rsidRPr="00A16851">
        <w:rPr>
          <w:rFonts w:ascii="GHEA Grapalat" w:hAnsi="GHEA Grapalat" w:cs="Calibri"/>
          <w:sz w:val="24"/>
          <w:szCs w:val="24"/>
        </w:rPr>
        <w:t>предлагая</w:t>
      </w:r>
      <w:r w:rsidRPr="00A16851">
        <w:rPr>
          <w:rFonts w:ascii="GHEA Grapalat" w:hAnsi="GHEA Grapalat"/>
          <w:sz w:val="24"/>
          <w:szCs w:val="24"/>
        </w:rPr>
        <w:t xml:space="preserve"> </w:t>
      </w:r>
      <w:r w:rsidRPr="00A16851">
        <w:rPr>
          <w:rFonts w:ascii="GHEA Grapalat" w:hAnsi="GHEA Grapalat" w:cs="Calibri"/>
          <w:sz w:val="24"/>
          <w:szCs w:val="24"/>
        </w:rPr>
        <w:t>устранить</w:t>
      </w:r>
      <w:r w:rsidRPr="00A16851">
        <w:rPr>
          <w:rFonts w:ascii="GHEA Grapalat" w:hAnsi="GHEA Grapalat"/>
          <w:sz w:val="24"/>
          <w:szCs w:val="24"/>
        </w:rPr>
        <w:t xml:space="preserve"> </w:t>
      </w:r>
      <w:r w:rsidRPr="00A16851">
        <w:rPr>
          <w:rFonts w:ascii="GHEA Grapalat" w:hAnsi="GHEA Grapalat" w:cs="Calibri"/>
          <w:sz w:val="24"/>
          <w:szCs w:val="24"/>
        </w:rPr>
        <w:t>несоответствие</w:t>
      </w:r>
      <w:r w:rsidRPr="00A16851">
        <w:rPr>
          <w:rFonts w:ascii="GHEA Grapalat" w:hAnsi="GHEA Grapalat"/>
          <w:sz w:val="24"/>
          <w:szCs w:val="24"/>
        </w:rPr>
        <w:t xml:space="preserve"> </w:t>
      </w:r>
      <w:r w:rsidRPr="00A16851">
        <w:rPr>
          <w:rFonts w:ascii="GHEA Grapalat" w:hAnsi="GHEA Grapalat" w:cs="Calibri"/>
          <w:sz w:val="24"/>
          <w:szCs w:val="24"/>
        </w:rPr>
        <w:t>до</w:t>
      </w:r>
      <w:r w:rsidRPr="00A16851">
        <w:rPr>
          <w:rFonts w:ascii="GHEA Grapalat" w:hAnsi="GHEA Grapalat"/>
          <w:sz w:val="24"/>
          <w:szCs w:val="24"/>
        </w:rPr>
        <w:t xml:space="preserve"> </w:t>
      </w:r>
      <w:r w:rsidRPr="00A16851">
        <w:rPr>
          <w:rFonts w:ascii="GHEA Grapalat" w:hAnsi="GHEA Grapalat" w:cs="Calibri"/>
          <w:sz w:val="24"/>
          <w:szCs w:val="24"/>
        </w:rPr>
        <w:t>окончания</w:t>
      </w:r>
      <w:r w:rsidRPr="00A16851">
        <w:rPr>
          <w:rFonts w:ascii="GHEA Grapalat" w:hAnsi="GHEA Grapalat"/>
          <w:sz w:val="24"/>
          <w:szCs w:val="24"/>
        </w:rPr>
        <w:t xml:space="preserve"> </w:t>
      </w:r>
      <w:r w:rsidRPr="00A16851">
        <w:rPr>
          <w:rFonts w:ascii="GHEA Grapalat" w:hAnsi="GHEA Grapalat" w:cs="Calibri"/>
          <w:sz w:val="24"/>
          <w:szCs w:val="24"/>
        </w:rPr>
        <w:t>срока</w:t>
      </w:r>
      <w:r w:rsidRPr="00A16851">
        <w:rPr>
          <w:rFonts w:ascii="GHEA Grapalat" w:hAnsi="GHEA Grapalat"/>
          <w:sz w:val="24"/>
          <w:szCs w:val="24"/>
        </w:rPr>
        <w:t xml:space="preserve"> приостановления.</w:t>
      </w:r>
    </w:p>
    <w:p w14:paraId="000EB518" w14:textId="77777777" w:rsidR="001C2B34"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F45FC30" w14:textId="77777777" w:rsidR="001C2B34" w:rsidRPr="00AA7117" w:rsidRDefault="001C2B34" w:rsidP="001C2B34">
      <w:pPr>
        <w:pStyle w:val="norm"/>
        <w:widowControl w:val="0"/>
        <w:tabs>
          <w:tab w:val="left" w:pos="1134"/>
        </w:tabs>
        <w:spacing w:line="240" w:lineRule="auto"/>
        <w:ind w:firstLine="567"/>
        <w:contextualSpacing/>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AE89D31" w14:textId="77777777" w:rsidR="00C27BA4" w:rsidRDefault="00A150A9" w:rsidP="001C2B3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8E32EF3" w14:textId="77777777"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E8D0B6D" w14:textId="77777777"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3FC24B3" w14:textId="77777777"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1B18A12D" w14:textId="77777777"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AEBED07" w14:textId="77777777"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7F0E96D" w14:textId="77777777"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w:t>
      </w:r>
      <w:r w:rsidR="00BD06DB" w:rsidRPr="00551FD6">
        <w:rPr>
          <w:rFonts w:ascii="GHEA Grapalat" w:hAnsi="GHEA Grapalat"/>
        </w:rPr>
        <w:lastRenderedPageBreak/>
        <w:t>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2037EA2B" w14:textId="77777777"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14:paraId="1C1F38DB" w14:textId="77777777"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4D4FD1A" w14:textId="77777777"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9FEBC97" w14:textId="77777777" w:rsidR="00EE676A" w:rsidRDefault="00EE676A" w:rsidP="00EE676A">
      <w:pPr>
        <w:widowControl w:val="0"/>
        <w:tabs>
          <w:tab w:val="left" w:pos="1276"/>
        </w:tabs>
        <w:ind w:firstLine="567"/>
        <w:contextualSpacing/>
        <w:jc w:val="both"/>
        <w:rPr>
          <w:rFonts w:ascii="GHEA Grapalat" w:hAnsi="GHEA Grapalat" w:cs="Sylfaen"/>
        </w:rPr>
      </w:pP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Pr>
          <w:rFonts w:ascii="GHEA Grapalat" w:hAnsi="GHEA Grapalat" w:cs="Sylfaen"/>
        </w:rPr>
        <w:t>:</w:t>
      </w:r>
    </w:p>
    <w:p w14:paraId="2C95C74C" w14:textId="77777777" w:rsidR="00EE676A" w:rsidRDefault="00EE676A" w:rsidP="00EE676A">
      <w:pPr>
        <w:widowControl w:val="0"/>
        <w:tabs>
          <w:tab w:val="left" w:pos="1276"/>
        </w:tabs>
        <w:ind w:firstLine="567"/>
        <w:contextualSpacing/>
        <w:jc w:val="both"/>
        <w:rPr>
          <w:rFonts w:ascii="GHEA Grapalat" w:hAnsi="GHEA Grapalat" w:cs="Sylfaen"/>
        </w:rPr>
      </w:pPr>
      <w:r>
        <w:rPr>
          <w:rFonts w:ascii="GHEA Grapalat" w:hAnsi="GHEA Grapalat" w:cs="Sylfaen"/>
        </w:rPr>
        <w:t>-</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090B6B4E" w14:textId="77777777" w:rsidR="00EE676A" w:rsidRPr="00686E1A" w:rsidRDefault="00EE676A" w:rsidP="00EE676A">
      <w:pPr>
        <w:widowControl w:val="0"/>
        <w:tabs>
          <w:tab w:val="left" w:pos="0"/>
        </w:tabs>
        <w:ind w:left="-284" w:firstLine="284"/>
        <w:contextualSpacing/>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162047C3" w14:textId="77777777" w:rsidR="00050818" w:rsidRPr="00EE676A" w:rsidRDefault="00050818" w:rsidP="00EE676A">
      <w:pPr>
        <w:widowControl w:val="0"/>
        <w:tabs>
          <w:tab w:val="left" w:pos="1276"/>
        </w:tabs>
        <w:contextualSpacing/>
        <w:jc w:val="both"/>
        <w:rPr>
          <w:rFonts w:ascii="GHEA Grapalat" w:hAnsi="GHEA Grapalat" w:cs="Sylfaen"/>
        </w:rPr>
      </w:pP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14:paraId="6F6DAEB2" w14:textId="77777777" w:rsidR="00EE676A" w:rsidRPr="00EE676A" w:rsidRDefault="00EE676A" w:rsidP="00EE676A">
      <w:pPr>
        <w:widowControl w:val="0"/>
        <w:tabs>
          <w:tab w:val="left" w:pos="1276"/>
        </w:tabs>
        <w:contextualSpacing/>
        <w:jc w:val="both"/>
        <w:rPr>
          <w:rFonts w:ascii="GHEA Grapalat" w:hAnsi="GHEA Grapalat"/>
        </w:rPr>
      </w:pPr>
    </w:p>
    <w:p w14:paraId="5DD3DEF8" w14:textId="77777777" w:rsidR="00A63D83" w:rsidRPr="009044F1" w:rsidRDefault="00A63D83" w:rsidP="00EE676A">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41DB71F" w14:textId="77777777" w:rsidR="00A23E7B" w:rsidRDefault="00E64D24" w:rsidP="00EE676A">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w:t>
      </w:r>
      <w:r w:rsidR="00A23E7B">
        <w:rPr>
          <w:rFonts w:ascii="GHEA Grapalat" w:hAnsi="GHEA Grapalat"/>
          <w:sz w:val="24"/>
          <w:szCs w:val="24"/>
        </w:rPr>
        <w:lastRenderedPageBreak/>
        <w:t>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306F0BD" w14:textId="77777777" w:rsidR="002B121D" w:rsidRPr="001439BD" w:rsidRDefault="00A150A9" w:rsidP="00EE676A">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C4E3948" w14:textId="77777777" w:rsidR="00BF457D" w:rsidRPr="003E009B" w:rsidRDefault="00BF457D" w:rsidP="00EE676A">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FF868F5" w14:textId="77777777"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7DF44C3" w14:textId="77777777"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14:paraId="0B5DCACE" w14:textId="77777777"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2839EBC6" w14:textId="77777777"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116C17A" w14:textId="77777777"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1094826" w14:textId="77777777"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C21CA0D" w14:textId="77777777"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7510C19" w14:textId="77777777"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B49D779" w14:textId="77777777"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14:paraId="6ADC263B" w14:textId="77777777"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1AB38725" w14:textId="77777777"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4544485" w14:textId="77777777"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w:t>
      </w:r>
      <w:r w:rsidRPr="00747338">
        <w:rPr>
          <w:rFonts w:ascii="GHEA Grapalat" w:hAnsi="GHEA Grapalat"/>
          <w:sz w:val="24"/>
          <w:szCs w:val="24"/>
        </w:rPr>
        <w:lastRenderedPageBreak/>
        <w:t>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FD5975A"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201C4D69"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8D27654" w14:textId="77777777"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D1275C4" w14:textId="77777777"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083CC6C9" w14:textId="77777777"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1EA2B3AF" w14:textId="77777777"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62D40FEC" w14:textId="77777777"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C73B848" w14:textId="77777777"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7E71A367" w14:textId="77777777" w:rsidR="00F76488" w:rsidRDefault="007F245B" w:rsidP="009E460F">
      <w:pPr>
        <w:rPr>
          <w:rFonts w:ascii="GHEA Grapalat" w:hAnsi="GHEA Grapalat"/>
          <w:b/>
        </w:rPr>
      </w:pPr>
      <w:r w:rsidRPr="00925DE0">
        <w:rPr>
          <w:rFonts w:ascii="GHEA Grapalat" w:hAnsi="GHEA Grapalat"/>
          <w:b/>
        </w:rPr>
        <w:t xml:space="preserve">                 </w:t>
      </w:r>
    </w:p>
    <w:p w14:paraId="6896B35B" w14:textId="77777777"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6B9D85" w14:textId="77777777"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14:paraId="5386F3FF" w14:textId="77777777"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w:t>
      </w:r>
      <w:r w:rsidR="00C77407" w:rsidRPr="008D2394">
        <w:rPr>
          <w:rFonts w:ascii="GHEA Grapalat" w:hAnsi="GHEA Grapalat"/>
        </w:rPr>
        <w:lastRenderedPageBreak/>
        <w:t xml:space="preserve">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7B4B6110" w14:textId="77777777"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14:paraId="15D7A471" w14:textId="77777777"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0CCC3FD2" w14:textId="77777777"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12B91AAE" w14:textId="77777777"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6241524F" w14:textId="77777777" w:rsidR="00786738" w:rsidRPr="000243F8" w:rsidRDefault="007F7087" w:rsidP="007F7087">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7EFF9D60" w14:textId="77777777"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14:paraId="2F4575AB" w14:textId="77777777"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14:paraId="16BFFC76" w14:textId="77777777"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5E44FE73" w14:textId="77777777"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7E27BD7" w14:textId="77777777"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перечислено </w:t>
      </w:r>
      <w:r w:rsidRPr="009044F1">
        <w:rPr>
          <w:rFonts w:ascii="GHEA Grapalat" w:hAnsi="GHEA Grapalat"/>
        </w:rPr>
        <w:lastRenderedPageBreak/>
        <w:t>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6B59675" w14:textId="77777777"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5F59FEE9" w14:textId="77777777"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1A952CE1" w14:textId="77777777"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7E76D5B" w14:textId="77777777"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5B300C"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14:paraId="294F1D18"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5B1BE84D" w14:textId="77777777"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58ABAFDB" w14:textId="77777777"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4D865540" w14:textId="77777777" w:rsidR="00F53937" w:rsidRDefault="00F53937" w:rsidP="00FA2474">
      <w:pPr>
        <w:widowControl w:val="0"/>
        <w:tabs>
          <w:tab w:val="left" w:pos="1134"/>
        </w:tabs>
        <w:ind w:firstLine="567"/>
        <w:contextualSpacing/>
        <w:jc w:val="both"/>
        <w:rPr>
          <w:rFonts w:ascii="GHEA Grapalat" w:hAnsi="GHEA Grapalat"/>
        </w:rPr>
      </w:pPr>
    </w:p>
    <w:p w14:paraId="35815948"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3E4B019D"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E89B16F"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368E183" w14:textId="77777777"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14:paraId="49A057E6" w14:textId="77777777"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3)</w:t>
      </w:r>
      <w:r w:rsidRPr="005114D0">
        <w:rPr>
          <w:rFonts w:ascii="GHEA Grapalat" w:hAnsi="GHEA Grapalat"/>
        </w:rPr>
        <w:tab/>
      </w:r>
      <w:r w:rsidRPr="009044F1">
        <w:rPr>
          <w:rFonts w:ascii="GHEA Grapalat" w:hAnsi="GHEA Grapalat"/>
        </w:rPr>
        <w:t>не подано ни одной заявки;</w:t>
      </w:r>
    </w:p>
    <w:p w14:paraId="2758EF51" w14:textId="77777777"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19E1CB52" w14:textId="77777777"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41DAEA" w14:textId="77777777" w:rsidR="00E7637F" w:rsidRDefault="00E7637F" w:rsidP="00B46D58">
      <w:pPr>
        <w:widowControl w:val="0"/>
        <w:spacing w:after="160"/>
        <w:ind w:left="567" w:right="565"/>
        <w:jc w:val="center"/>
        <w:rPr>
          <w:rFonts w:ascii="GHEA Grapalat" w:hAnsi="GHEA Grapalat"/>
          <w:b/>
        </w:rPr>
      </w:pPr>
    </w:p>
    <w:p w14:paraId="2777F97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0AABF8C"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1832BDB"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0367422"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41214B1"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4B0AA0F"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878E089"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04AAE8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C155052"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8B7425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977DFE4"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6D4E5B9"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07DD761" w14:textId="77777777" w:rsidR="00167353" w:rsidRPr="00570BBD" w:rsidRDefault="00167353" w:rsidP="00167353">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6BC70AB"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63B0E15"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2984426"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367B3DD9"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10071B8"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917690C"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1225DCF6"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19A768C"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DC2C701"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4594BA7"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0B81ACA" w14:textId="77777777" w:rsidR="00167353" w:rsidRPr="00570BBD" w:rsidRDefault="00167353" w:rsidP="00167353">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1E8780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4E5234D5"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2C1AC5E"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AFE6C97" w14:textId="77777777" w:rsidR="00167353" w:rsidRPr="009044F1" w:rsidRDefault="00167353" w:rsidP="00167353">
      <w:pPr>
        <w:widowControl w:val="0"/>
        <w:spacing w:after="160"/>
        <w:jc w:val="both"/>
        <w:rPr>
          <w:rFonts w:ascii="GHEA Grapalat" w:hAnsi="GHEA Grapalat" w:cs="Sylfaen"/>
          <w:b/>
        </w:rPr>
      </w:pPr>
    </w:p>
    <w:p w14:paraId="2D98998D"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52476EA5"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14:paraId="196C812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2A3FE33"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85BD17B" w14:textId="77777777"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5802557" w14:textId="77777777"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0254349" w14:textId="77777777" w:rsidR="00140A36" w:rsidRDefault="00140A36" w:rsidP="00B46D58">
      <w:pPr>
        <w:widowControl w:val="0"/>
        <w:spacing w:after="160"/>
        <w:jc w:val="center"/>
        <w:rPr>
          <w:rFonts w:ascii="GHEA Grapalat" w:hAnsi="GHEA Grapalat"/>
          <w:b/>
        </w:rPr>
      </w:pPr>
    </w:p>
    <w:p w14:paraId="609328B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88D4B80" w14:textId="77777777"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2F961344" w14:textId="77777777"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14:paraId="2B6DE029" w14:textId="77777777"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313D512C" w14:textId="77777777"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85FDB61" w14:textId="77777777"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14:paraId="306FDC46" w14:textId="77777777"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w:t>
      </w:r>
      <w:r w:rsidR="00E267E5">
        <w:rPr>
          <w:rFonts w:ascii="GHEA Grapalat" w:hAnsi="GHEA Grapalat"/>
        </w:rPr>
        <w:lastRenderedPageBreak/>
        <w:t>представляются.</w:t>
      </w:r>
    </w:p>
    <w:p w14:paraId="4E624092" w14:textId="77777777" w:rsidR="00E52441" w:rsidRPr="00925DE0" w:rsidRDefault="00E52441" w:rsidP="00B01D04">
      <w:pPr>
        <w:widowControl w:val="0"/>
        <w:contextualSpacing/>
        <w:jc w:val="center"/>
        <w:rPr>
          <w:rFonts w:ascii="GHEA Grapalat" w:hAnsi="GHEA Grapalat"/>
          <w:b/>
        </w:rPr>
      </w:pPr>
    </w:p>
    <w:p w14:paraId="2A540465"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4396AFC" w14:textId="77777777"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9CA2CA6" w14:textId="77777777" w:rsidR="00E24455" w:rsidRPr="002658C9" w:rsidRDefault="00E24455" w:rsidP="00531CA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C1FB3BF" w14:textId="77777777"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73F7F41" w14:textId="77777777"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4A01A46C" w14:textId="77777777"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14:paraId="3C0DABD6" w14:textId="77777777"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14:paraId="7385FA18" w14:textId="77777777"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14:paraId="75D86440" w14:textId="77777777"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14:paraId="098ADD12" w14:textId="77777777"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2F4FABB8"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1E7B83D1" w14:textId="77777777" w:rsidR="009C1687" w:rsidRDefault="009C1687">
      <w:pPr>
        <w:rPr>
          <w:rFonts w:ascii="GHEA Grapalat" w:hAnsi="GHEA Grapalat"/>
          <w:b/>
        </w:rPr>
      </w:pPr>
    </w:p>
    <w:p w14:paraId="037CB7D4" w14:textId="77777777" w:rsidR="00107A05" w:rsidRDefault="00107A05">
      <w:pPr>
        <w:rPr>
          <w:rFonts w:ascii="GHEA Grapalat" w:hAnsi="GHEA Grapalat"/>
          <w:b/>
        </w:rPr>
      </w:pPr>
      <w:r>
        <w:rPr>
          <w:rFonts w:ascii="GHEA Grapalat" w:hAnsi="GHEA Grapalat"/>
          <w:b/>
        </w:rPr>
        <w:br w:type="page"/>
      </w:r>
    </w:p>
    <w:p w14:paraId="62A4FDC1" w14:textId="77777777"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EA7C8BA" w14:textId="70C46212"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15E61">
        <w:rPr>
          <w:rFonts w:ascii="GHEA Grapalat" w:hAnsi="GHEA Grapalat"/>
          <w:b/>
          <w:sz w:val="22"/>
          <w:szCs w:val="22"/>
        </w:rPr>
        <w:t>GHTsDzB-HHK-25/31</w:t>
      </w:r>
      <w:r w:rsidRPr="00E063D7">
        <w:rPr>
          <w:rFonts w:ascii="GHEA Grapalat" w:hAnsi="GHEA Grapalat"/>
          <w:b/>
          <w:sz w:val="22"/>
          <w:szCs w:val="22"/>
        </w:rPr>
        <w:t>»</w:t>
      </w:r>
    </w:p>
    <w:p w14:paraId="35CC6BD3" w14:textId="77777777" w:rsidR="00B2572B" w:rsidRDefault="00B2572B" w:rsidP="00B46D58">
      <w:pPr>
        <w:widowControl w:val="0"/>
        <w:spacing w:after="120"/>
        <w:jc w:val="center"/>
        <w:rPr>
          <w:rFonts w:ascii="GHEA Grapalat" w:hAnsi="GHEA Grapalat" w:cs="Sylfaen"/>
          <w:b/>
        </w:rPr>
      </w:pPr>
    </w:p>
    <w:p w14:paraId="7E5158FD" w14:textId="77777777"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14:paraId="11CFCBDD" w14:textId="77777777"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14:paraId="6BCC8AC4" w14:textId="77777777" w:rsidR="00B2572B" w:rsidRPr="00374F4A" w:rsidRDefault="00B2572B" w:rsidP="00B46D58">
      <w:pPr>
        <w:widowControl w:val="0"/>
        <w:spacing w:after="120"/>
        <w:jc w:val="center"/>
        <w:rPr>
          <w:rFonts w:ascii="GHEA Grapalat" w:hAnsi="GHEA Grapalat"/>
        </w:rPr>
      </w:pPr>
    </w:p>
    <w:p w14:paraId="20F464DC"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ACE15E0"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F2A16EE"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CBE7928"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323AE56C" w14:textId="69C27C1C" w:rsidR="00374F4A" w:rsidRPr="00C47D07" w:rsidRDefault="00C47D07" w:rsidP="00C47D07">
      <w:pPr>
        <w:jc w:val="both"/>
        <w:rPr>
          <w:rFonts w:ascii="GHEA Grapalat" w:hAnsi="GHEA Grapalat" w:cs="Sylfaen"/>
        </w:rPr>
      </w:pPr>
      <w:r w:rsidRPr="00025337">
        <w:rPr>
          <w:rFonts w:ascii="GHEA Grapalat" w:hAnsi="GHEA Grapalat"/>
          <w:b/>
        </w:rPr>
        <w:t>ГН</w:t>
      </w:r>
      <w:r w:rsidR="009F73C2">
        <w:rPr>
          <w:rFonts w:ascii="GHEA Grapalat" w:hAnsi="GHEA Grapalat"/>
          <w:b/>
        </w:rPr>
        <w:t>К</w:t>
      </w:r>
      <w:r w:rsidRPr="00025337">
        <w:rPr>
          <w:rFonts w:ascii="GHEA Grapalat" w:hAnsi="GHEA Grapalat"/>
          <w:b/>
        </w:rPr>
        <w:t>О «</w:t>
      </w:r>
      <w:r w:rsidR="00A97D3F">
        <w:rPr>
          <w:rFonts w:ascii="GHEA Grapalat" w:hAnsi="GHEA Grapalat"/>
          <w:b/>
        </w:rPr>
        <w:t>РЦТ</w:t>
      </w:r>
      <w:r w:rsidRPr="00025337">
        <w:rPr>
          <w:rFonts w:ascii="GHEA Grapalat" w:hAnsi="GHEA Grapalat"/>
          <w:b/>
        </w:rPr>
        <w:t>»</w:t>
      </w:r>
      <w:r w:rsidRPr="00025337">
        <w:rPr>
          <w:rFonts w:ascii="GHEA Grapalat" w:hAnsi="GHEA Grapalat"/>
          <w:b/>
          <w:i/>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215E61">
        <w:rPr>
          <w:rFonts w:ascii="GHEA Grapalat" w:hAnsi="GHEA Grapalat"/>
          <w:b/>
          <w:sz w:val="22"/>
          <w:szCs w:val="22"/>
        </w:rPr>
        <w:t>GHTsDzB-HHK-25/31</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18803DAC"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ACAB65F"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1DC3078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E053FB4"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A69BEED" w14:textId="77777777" w:rsidR="000612B9" w:rsidRDefault="000612B9" w:rsidP="00B46D58">
      <w:pPr>
        <w:jc w:val="both"/>
        <w:rPr>
          <w:rFonts w:ascii="GHEA Grapalat" w:hAnsi="GHEA Grapalat"/>
        </w:rPr>
      </w:pPr>
    </w:p>
    <w:p w14:paraId="15CE381B"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34B2B84"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15D13A47" w14:textId="77777777" w:rsidR="000612B9" w:rsidRDefault="000612B9" w:rsidP="00B46D58">
      <w:pPr>
        <w:jc w:val="both"/>
        <w:rPr>
          <w:rFonts w:ascii="GHEA Grapalat" w:hAnsi="GHEA Grapalat"/>
        </w:rPr>
      </w:pPr>
    </w:p>
    <w:p w14:paraId="16B568AC"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87D4EC6"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A43D5EE" w14:textId="77777777" w:rsidR="00B138F3" w:rsidRDefault="00B138F3" w:rsidP="00B46D58">
      <w:pPr>
        <w:jc w:val="both"/>
        <w:rPr>
          <w:rFonts w:ascii="GHEA Grapalat" w:hAnsi="GHEA Grapalat"/>
        </w:rPr>
      </w:pPr>
    </w:p>
    <w:p w14:paraId="6772B05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5E34814"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6B50FEA1" w14:textId="77777777" w:rsidR="00B138F3" w:rsidRDefault="00B138F3" w:rsidP="00F96993">
      <w:pPr>
        <w:jc w:val="both"/>
        <w:rPr>
          <w:rFonts w:ascii="GHEA Grapalat" w:hAnsi="GHEA Grapalat"/>
        </w:rPr>
      </w:pPr>
    </w:p>
    <w:p w14:paraId="1D455EC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950B3C2"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80CE24E" w14:textId="77777777" w:rsidR="00B16483" w:rsidRDefault="00B16483" w:rsidP="00F96993">
      <w:pPr>
        <w:jc w:val="both"/>
        <w:rPr>
          <w:rFonts w:ascii="GHEA Grapalat" w:hAnsi="GHEA Grapalat"/>
          <w:sz w:val="18"/>
          <w:szCs w:val="18"/>
        </w:rPr>
      </w:pPr>
    </w:p>
    <w:p w14:paraId="2152B975"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DA17F5D"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7A00607" w14:textId="77777777" w:rsidR="00B16483" w:rsidRPr="00D3436F" w:rsidRDefault="00B16483" w:rsidP="00B16483">
      <w:pPr>
        <w:tabs>
          <w:tab w:val="left" w:pos="7371"/>
        </w:tabs>
        <w:spacing w:after="160"/>
        <w:ind w:left="3544" w:firstLine="3"/>
        <w:jc w:val="both"/>
        <w:rPr>
          <w:rFonts w:ascii="GHEA Grapalat" w:hAnsi="GHEA Grapalat"/>
          <w:sz w:val="16"/>
        </w:rPr>
      </w:pPr>
    </w:p>
    <w:p w14:paraId="1113FC1C" w14:textId="77777777" w:rsidR="00B0401C" w:rsidRDefault="00B0401C" w:rsidP="00B46D58">
      <w:pPr>
        <w:widowControl w:val="0"/>
        <w:jc w:val="both"/>
        <w:rPr>
          <w:rFonts w:ascii="GHEA Grapalat" w:hAnsi="GHEA Grapalat"/>
        </w:rPr>
      </w:pPr>
    </w:p>
    <w:p w14:paraId="46BB6F2D" w14:textId="77777777" w:rsidR="00B0401C" w:rsidRDefault="00B0401C" w:rsidP="00B46D58">
      <w:pPr>
        <w:widowControl w:val="0"/>
        <w:jc w:val="both"/>
        <w:rPr>
          <w:rFonts w:ascii="GHEA Grapalat" w:hAnsi="GHEA Grapalat"/>
        </w:rPr>
      </w:pPr>
    </w:p>
    <w:p w14:paraId="1FA4E33F" w14:textId="77777777" w:rsidR="00B0401C" w:rsidRDefault="00B0401C" w:rsidP="00B46D58">
      <w:pPr>
        <w:widowControl w:val="0"/>
        <w:jc w:val="both"/>
        <w:rPr>
          <w:rFonts w:ascii="GHEA Grapalat" w:hAnsi="GHEA Grapalat"/>
        </w:rPr>
      </w:pPr>
    </w:p>
    <w:p w14:paraId="13AEAFD2" w14:textId="77777777" w:rsidR="00B0401C" w:rsidRDefault="00B0401C" w:rsidP="00B46D58">
      <w:pPr>
        <w:widowControl w:val="0"/>
        <w:jc w:val="both"/>
        <w:rPr>
          <w:rFonts w:ascii="GHEA Grapalat" w:hAnsi="GHEA Grapalat"/>
        </w:rPr>
      </w:pPr>
    </w:p>
    <w:p w14:paraId="2F9BCD27"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071A1E0C"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FFF73C6" w14:textId="77777777" w:rsidR="00D87B1D" w:rsidRDefault="00D87B1D" w:rsidP="00B46D58">
      <w:pPr>
        <w:widowControl w:val="0"/>
        <w:spacing w:after="120"/>
        <w:ind w:left="2835"/>
        <w:jc w:val="both"/>
        <w:rPr>
          <w:rFonts w:ascii="GHEA Grapalat" w:hAnsi="GHEA Grapalat"/>
          <w:sz w:val="16"/>
        </w:rPr>
      </w:pPr>
    </w:p>
    <w:p w14:paraId="56093C5C"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3B5D6F90"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0A8DAE7F" w14:textId="77777777" w:rsidR="00833D4F" w:rsidRPr="001E7AA5" w:rsidRDefault="00833D4F" w:rsidP="00833D4F">
      <w:pPr>
        <w:rPr>
          <w:rFonts w:ascii="GHEA Grapalat" w:hAnsi="GHEA Grapalat"/>
          <w:i/>
          <w:sz w:val="16"/>
          <w:vertAlign w:val="superscript"/>
          <w:lang w:val="es-ES"/>
        </w:rPr>
      </w:pPr>
    </w:p>
    <w:p w14:paraId="786C070A" w14:textId="1DC6FFED"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215E61">
        <w:rPr>
          <w:rFonts w:ascii="GHEA Grapalat" w:hAnsi="GHEA Grapalat"/>
          <w:b/>
          <w:sz w:val="22"/>
          <w:szCs w:val="22"/>
        </w:rPr>
        <w:t>GHTsDzB-HHK-25/31</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635700B8"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1BC376E0"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34B435A9" w14:textId="3082E8E0"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215E61">
        <w:rPr>
          <w:rFonts w:ascii="GHEA Grapalat" w:hAnsi="GHEA Grapalat"/>
          <w:b/>
          <w:sz w:val="22"/>
          <w:szCs w:val="22"/>
        </w:rPr>
        <w:t>GHTsDzB-HHK-25/31</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злоупотребления доминирующим положением и антиконкурентного соглашения,</w:t>
      </w:r>
    </w:p>
    <w:p w14:paraId="007B5669"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14:paraId="16AEAE99"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66CDCC1"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95DADC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79E12673"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D8D049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35F5BD3E" w14:textId="77777777" w:rsidR="006B3E56" w:rsidRDefault="006B3E56" w:rsidP="00B46D58">
      <w:pPr>
        <w:widowControl w:val="0"/>
        <w:spacing w:after="160"/>
        <w:jc w:val="both"/>
        <w:rPr>
          <w:ins w:id="1"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2F69C9B1"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086B60CC"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1A6D2F41" w14:textId="77777777" w:rsidR="00B0401C" w:rsidDel="007906A2" w:rsidRDefault="00503980" w:rsidP="00B0401C">
      <w:pPr>
        <w:widowControl w:val="0"/>
        <w:tabs>
          <w:tab w:val="left" w:pos="1134"/>
        </w:tabs>
        <w:spacing w:after="160"/>
        <w:jc w:val="both"/>
        <w:rPr>
          <w:del w:id="2"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14:paraId="69BA8C7B" w14:textId="77777777" w:rsidR="006B3E56" w:rsidRPr="00770B03" w:rsidRDefault="006B3E56" w:rsidP="00B46D58">
      <w:pPr>
        <w:tabs>
          <w:tab w:val="left" w:pos="7371"/>
        </w:tabs>
        <w:spacing w:after="160"/>
        <w:ind w:left="3544" w:firstLine="3"/>
        <w:jc w:val="both"/>
        <w:rPr>
          <w:rFonts w:ascii="GHEA Grapalat" w:hAnsi="GHEA Grapalat"/>
          <w:sz w:val="16"/>
        </w:rPr>
      </w:pPr>
    </w:p>
    <w:p w14:paraId="34AC298B"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BC291B0"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25BDEC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FEE339E" w14:textId="77777777" w:rsidR="009F73C2" w:rsidRDefault="009F73C2" w:rsidP="00652A78">
      <w:pPr>
        <w:jc w:val="right"/>
        <w:rPr>
          <w:rFonts w:ascii="GHEA Grapalat" w:hAnsi="GHEA Grapalat"/>
          <w:b/>
        </w:rPr>
      </w:pPr>
      <w:r>
        <w:rPr>
          <w:rFonts w:ascii="GHEA Grapalat" w:hAnsi="GHEA Grapalat"/>
          <w:b/>
        </w:rPr>
        <w:br w:type="page"/>
      </w:r>
    </w:p>
    <w:p w14:paraId="5763C6CB" w14:textId="105AA164"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29CE3BFB" w14:textId="33D58BCA"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15E61">
        <w:rPr>
          <w:rFonts w:ascii="GHEA Grapalat" w:hAnsi="GHEA Grapalat"/>
          <w:b/>
          <w:sz w:val="22"/>
          <w:szCs w:val="22"/>
        </w:rPr>
        <w:t>GHTsDzB-HHK-25/31</w:t>
      </w:r>
      <w:r w:rsidRPr="00E063D7">
        <w:rPr>
          <w:rFonts w:ascii="GHEA Grapalat" w:hAnsi="GHEA Grapalat"/>
          <w:b/>
          <w:sz w:val="22"/>
          <w:szCs w:val="22"/>
        </w:rPr>
        <w:t>»</w:t>
      </w:r>
    </w:p>
    <w:p w14:paraId="67DFC4AD" w14:textId="77777777" w:rsidR="00123294" w:rsidRDefault="00123294" w:rsidP="00B46D58">
      <w:pPr>
        <w:rPr>
          <w:rFonts w:ascii="GHEA Grapalat" w:hAnsi="GHEA Grapalat"/>
          <w:b/>
        </w:rPr>
      </w:pPr>
    </w:p>
    <w:p w14:paraId="0E891F68"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3D86843D"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C8BFF7C" w14:textId="77777777" w:rsidR="00A9306E" w:rsidRPr="00ED3A13" w:rsidRDefault="00A9306E" w:rsidP="00A9306E">
      <w:pPr>
        <w:ind w:left="360" w:hanging="360"/>
        <w:jc w:val="center"/>
        <w:rPr>
          <w:rFonts w:ascii="GHEA Grapalat" w:eastAsia="GHEA Grapalat" w:hAnsi="GHEA Grapalat" w:cs="GHEA Grapalat"/>
          <w:b/>
        </w:rPr>
      </w:pPr>
    </w:p>
    <w:p w14:paraId="51D52464"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8E2035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0B286A50" w14:textId="77777777" w:rsidTr="00F32DDC">
        <w:tc>
          <w:tcPr>
            <w:tcW w:w="2836" w:type="dxa"/>
            <w:shd w:val="clear" w:color="auto" w:fill="D9E2F3"/>
            <w:vAlign w:val="center"/>
          </w:tcPr>
          <w:p w14:paraId="11A719D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29723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FAB915" w14:textId="77777777" w:rsidTr="00F32DDC">
        <w:tc>
          <w:tcPr>
            <w:tcW w:w="2836" w:type="dxa"/>
            <w:shd w:val="clear" w:color="auto" w:fill="D9E2F3"/>
            <w:vAlign w:val="center"/>
          </w:tcPr>
          <w:p w14:paraId="2883489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F83C3C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2BED42" w14:textId="77777777" w:rsidTr="00F32DDC">
        <w:tc>
          <w:tcPr>
            <w:tcW w:w="2836" w:type="dxa"/>
            <w:shd w:val="clear" w:color="auto" w:fill="D9E2F3"/>
            <w:vAlign w:val="center"/>
          </w:tcPr>
          <w:p w14:paraId="099B23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FBD6D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DBE5C6" w14:textId="77777777" w:rsidTr="00F32DDC">
        <w:tc>
          <w:tcPr>
            <w:tcW w:w="2836" w:type="dxa"/>
            <w:shd w:val="clear" w:color="auto" w:fill="D9E2F3"/>
            <w:vAlign w:val="center"/>
          </w:tcPr>
          <w:p w14:paraId="4D39C52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C4C801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71A293" w14:textId="77777777" w:rsidTr="00F32DDC">
        <w:tc>
          <w:tcPr>
            <w:tcW w:w="2836" w:type="dxa"/>
            <w:shd w:val="clear" w:color="auto" w:fill="D9E2F3"/>
            <w:vAlign w:val="center"/>
          </w:tcPr>
          <w:p w14:paraId="580AC5D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30543B3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B05D94" w14:textId="77777777" w:rsidTr="00F32DDC">
        <w:tc>
          <w:tcPr>
            <w:tcW w:w="2836" w:type="dxa"/>
            <w:shd w:val="clear" w:color="auto" w:fill="D9E2F3"/>
            <w:vAlign w:val="center"/>
          </w:tcPr>
          <w:p w14:paraId="6476AE3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3805E1B3"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5D6B5BAE" w14:textId="77777777" w:rsidTr="00F32DDC">
        <w:tc>
          <w:tcPr>
            <w:tcW w:w="2836" w:type="dxa"/>
            <w:shd w:val="clear" w:color="auto" w:fill="D9E2F3"/>
            <w:vAlign w:val="center"/>
          </w:tcPr>
          <w:p w14:paraId="0D02D088"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06BC1C"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7AA9166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40F56F9" w14:textId="77777777" w:rsidTr="00F32DDC">
        <w:tc>
          <w:tcPr>
            <w:tcW w:w="2835" w:type="dxa"/>
            <w:shd w:val="clear" w:color="auto" w:fill="D9E2F3"/>
            <w:vAlign w:val="center"/>
          </w:tcPr>
          <w:p w14:paraId="43CE22D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61CA5B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A91AA0" w14:textId="77777777" w:rsidTr="00F32DDC">
        <w:trPr>
          <w:trHeight w:val="1487"/>
        </w:trPr>
        <w:tc>
          <w:tcPr>
            <w:tcW w:w="2835" w:type="dxa"/>
            <w:shd w:val="clear" w:color="auto" w:fill="D9E2F3"/>
            <w:vAlign w:val="center"/>
          </w:tcPr>
          <w:p w14:paraId="7B8845F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5F17883" w14:textId="77777777" w:rsidR="00A9306E" w:rsidRPr="00FD1EE4" w:rsidRDefault="00A9306E" w:rsidP="00F32DDC">
            <w:pPr>
              <w:spacing w:before="240" w:after="240"/>
              <w:rPr>
                <w:rFonts w:ascii="GHEA Grapalat" w:eastAsia="GHEA Grapalat" w:hAnsi="GHEA Grapalat" w:cs="GHEA Grapalat"/>
              </w:rPr>
            </w:pPr>
          </w:p>
        </w:tc>
      </w:tr>
    </w:tbl>
    <w:p w14:paraId="716F283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D4210CD" w14:textId="77777777" w:rsidTr="00F32DDC">
        <w:tc>
          <w:tcPr>
            <w:tcW w:w="2835" w:type="dxa"/>
            <w:shd w:val="clear" w:color="auto" w:fill="D9E2F3"/>
            <w:vAlign w:val="center"/>
          </w:tcPr>
          <w:p w14:paraId="5066B9BE"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FF0A04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D4F676A" w14:textId="77777777" w:rsidTr="00F32DDC">
        <w:tc>
          <w:tcPr>
            <w:tcW w:w="2835" w:type="dxa"/>
            <w:shd w:val="clear" w:color="auto" w:fill="D9E2F3"/>
            <w:vAlign w:val="center"/>
          </w:tcPr>
          <w:p w14:paraId="0A8B3AC1"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1A59AD0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C0EBA77" w14:textId="77777777" w:rsidTr="00F32DDC">
        <w:tc>
          <w:tcPr>
            <w:tcW w:w="2835" w:type="dxa"/>
            <w:shd w:val="clear" w:color="auto" w:fill="D9E2F3"/>
            <w:vAlign w:val="center"/>
          </w:tcPr>
          <w:p w14:paraId="6A3F3C1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6F18F2F" w14:textId="77777777" w:rsidR="00A9306E" w:rsidRPr="00FD1EE4" w:rsidRDefault="00A9306E" w:rsidP="00F32DDC">
            <w:pPr>
              <w:spacing w:before="240" w:after="240"/>
              <w:rPr>
                <w:rFonts w:ascii="GHEA Grapalat" w:eastAsia="GHEA Grapalat" w:hAnsi="GHEA Grapalat" w:cs="GHEA Grapalat"/>
              </w:rPr>
            </w:pPr>
          </w:p>
        </w:tc>
      </w:tr>
    </w:tbl>
    <w:p w14:paraId="6C145081" w14:textId="77777777" w:rsidR="00A9306E" w:rsidRPr="00FD1EE4" w:rsidRDefault="00A9306E" w:rsidP="00A9306E">
      <w:pPr>
        <w:rPr>
          <w:rFonts w:ascii="GHEA Grapalat" w:eastAsia="GHEA Grapalat" w:hAnsi="GHEA Grapalat" w:cs="GHEA Grapalat"/>
        </w:rPr>
      </w:pPr>
    </w:p>
    <w:p w14:paraId="62614691"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48DD237C"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A6B4165" w14:textId="77777777" w:rsidTr="00F32DDC">
        <w:tc>
          <w:tcPr>
            <w:tcW w:w="2835" w:type="dxa"/>
            <w:shd w:val="clear" w:color="auto" w:fill="D9E2F3"/>
            <w:vAlign w:val="center"/>
          </w:tcPr>
          <w:p w14:paraId="66A71AB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3B8FA6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B1CB18" w14:textId="77777777" w:rsidTr="00F32DDC">
        <w:tc>
          <w:tcPr>
            <w:tcW w:w="2835" w:type="dxa"/>
            <w:shd w:val="clear" w:color="auto" w:fill="D9E2F3"/>
            <w:vAlign w:val="center"/>
          </w:tcPr>
          <w:p w14:paraId="5FB8A2D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94B380B" w14:textId="77777777" w:rsidR="00A9306E" w:rsidRPr="00FD1EE4" w:rsidRDefault="00A9306E" w:rsidP="00F32DDC">
            <w:pPr>
              <w:spacing w:before="240" w:after="240"/>
              <w:rPr>
                <w:rFonts w:ascii="GHEA Grapalat" w:eastAsia="GHEA Grapalat" w:hAnsi="GHEA Grapalat" w:cs="GHEA Grapalat"/>
              </w:rPr>
            </w:pPr>
          </w:p>
        </w:tc>
      </w:tr>
    </w:tbl>
    <w:p w14:paraId="70C95466"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35079A0" w14:textId="77777777" w:rsidTr="00F32DDC">
        <w:tc>
          <w:tcPr>
            <w:tcW w:w="2835" w:type="dxa"/>
            <w:shd w:val="clear" w:color="auto" w:fill="D9E2F3"/>
            <w:vAlign w:val="center"/>
          </w:tcPr>
          <w:p w14:paraId="76B7B07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FFA606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3ECA87F" w14:textId="77777777" w:rsidTr="00F32DDC">
        <w:tc>
          <w:tcPr>
            <w:tcW w:w="2835" w:type="dxa"/>
            <w:shd w:val="clear" w:color="auto" w:fill="D9E2F3"/>
            <w:vAlign w:val="center"/>
          </w:tcPr>
          <w:p w14:paraId="0156C9D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98AFBD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E98A59A" w14:textId="77777777" w:rsidTr="00F32DDC">
        <w:tc>
          <w:tcPr>
            <w:tcW w:w="2835" w:type="dxa"/>
            <w:shd w:val="clear" w:color="auto" w:fill="D9E2F3"/>
            <w:vAlign w:val="center"/>
          </w:tcPr>
          <w:p w14:paraId="0908EE7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6B165B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053D7D6" w14:textId="77777777" w:rsidTr="00F32DDC">
        <w:tc>
          <w:tcPr>
            <w:tcW w:w="2835" w:type="dxa"/>
            <w:shd w:val="clear" w:color="auto" w:fill="D9E2F3"/>
            <w:vAlign w:val="center"/>
          </w:tcPr>
          <w:p w14:paraId="5115E9A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0B163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5C0B685" w14:textId="77777777" w:rsidTr="00F32DDC">
        <w:tc>
          <w:tcPr>
            <w:tcW w:w="2835" w:type="dxa"/>
            <w:shd w:val="clear" w:color="auto" w:fill="D9E2F3"/>
            <w:vAlign w:val="center"/>
          </w:tcPr>
          <w:p w14:paraId="6B8C0A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68C0C4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8DEB5B" w14:textId="77777777" w:rsidTr="00F32DDC">
        <w:trPr>
          <w:trHeight w:val="1361"/>
        </w:trPr>
        <w:tc>
          <w:tcPr>
            <w:tcW w:w="2835" w:type="dxa"/>
            <w:shd w:val="clear" w:color="auto" w:fill="D9E2F3"/>
            <w:vAlign w:val="center"/>
          </w:tcPr>
          <w:p w14:paraId="7D26F05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9DF4CB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D51AF5" w14:textId="77777777" w:rsidTr="00F32DDC">
        <w:tc>
          <w:tcPr>
            <w:tcW w:w="2835" w:type="dxa"/>
            <w:shd w:val="clear" w:color="auto" w:fill="D9E2F3"/>
            <w:vAlign w:val="center"/>
          </w:tcPr>
          <w:p w14:paraId="6D8ADFB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03B571A3" w14:textId="77777777" w:rsidR="00A9306E" w:rsidRPr="00FD1EE4" w:rsidRDefault="00A9306E" w:rsidP="00F32DDC">
            <w:pPr>
              <w:spacing w:before="240" w:after="240"/>
              <w:rPr>
                <w:rFonts w:ascii="GHEA Grapalat" w:eastAsia="GHEA Grapalat" w:hAnsi="GHEA Grapalat" w:cs="GHEA Grapalat"/>
              </w:rPr>
            </w:pPr>
          </w:p>
        </w:tc>
      </w:tr>
    </w:tbl>
    <w:p w14:paraId="2478114E"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434E80F4" w14:textId="77777777" w:rsidTr="00F32DDC">
        <w:tc>
          <w:tcPr>
            <w:tcW w:w="2836" w:type="dxa"/>
            <w:shd w:val="clear" w:color="auto" w:fill="D9E2F3"/>
            <w:vAlign w:val="center"/>
          </w:tcPr>
          <w:p w14:paraId="2D3CB12F"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C66155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B7A6F48" w14:textId="77777777" w:rsidTr="00F32DDC">
        <w:tc>
          <w:tcPr>
            <w:tcW w:w="2836" w:type="dxa"/>
            <w:shd w:val="clear" w:color="auto" w:fill="D9E2F3"/>
            <w:vAlign w:val="center"/>
          </w:tcPr>
          <w:p w14:paraId="35B5E742"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E75A7EB"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22B7AD27"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30C0D40"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14:paraId="20651FE7"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285979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7C8824B" w14:textId="77777777" w:rsidTr="00F32DDC">
        <w:tc>
          <w:tcPr>
            <w:tcW w:w="2837" w:type="dxa"/>
            <w:shd w:val="clear" w:color="auto" w:fill="D9E2F3"/>
            <w:vAlign w:val="center"/>
          </w:tcPr>
          <w:p w14:paraId="3A1652C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5736A7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65DCC1" w14:textId="77777777" w:rsidTr="00F32DDC">
        <w:tc>
          <w:tcPr>
            <w:tcW w:w="2837" w:type="dxa"/>
            <w:shd w:val="clear" w:color="auto" w:fill="D9E2F3"/>
            <w:vAlign w:val="center"/>
          </w:tcPr>
          <w:p w14:paraId="223B450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6D3BF7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8761A6F" w14:textId="77777777" w:rsidTr="00F32DDC">
        <w:tc>
          <w:tcPr>
            <w:tcW w:w="2837" w:type="dxa"/>
            <w:shd w:val="clear" w:color="auto" w:fill="D9E2F3"/>
            <w:vAlign w:val="center"/>
          </w:tcPr>
          <w:p w14:paraId="22D2906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2F9E94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0E7200E" w14:textId="77777777" w:rsidTr="00F32DDC">
        <w:tc>
          <w:tcPr>
            <w:tcW w:w="2837" w:type="dxa"/>
            <w:shd w:val="clear" w:color="auto" w:fill="D9E2F3"/>
            <w:vAlign w:val="center"/>
          </w:tcPr>
          <w:p w14:paraId="75E0FA8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2F7F498"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D6F4643"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3DC576E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B63E29B" w14:textId="77777777" w:rsidTr="00F32DDC">
        <w:tc>
          <w:tcPr>
            <w:tcW w:w="2837" w:type="dxa"/>
            <w:shd w:val="clear" w:color="auto" w:fill="D9E2F3"/>
            <w:vAlign w:val="center"/>
          </w:tcPr>
          <w:p w14:paraId="5B6F5023"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58623A5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26FEF15" w14:textId="77777777" w:rsidTr="00F32DDC">
        <w:tc>
          <w:tcPr>
            <w:tcW w:w="2837" w:type="dxa"/>
            <w:shd w:val="clear" w:color="auto" w:fill="D9E2F3"/>
            <w:vAlign w:val="center"/>
          </w:tcPr>
          <w:p w14:paraId="51F9427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277366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0469FA" w14:textId="77777777" w:rsidTr="00F32DDC">
        <w:tc>
          <w:tcPr>
            <w:tcW w:w="2837" w:type="dxa"/>
            <w:shd w:val="clear" w:color="auto" w:fill="D9E2F3"/>
            <w:vAlign w:val="center"/>
          </w:tcPr>
          <w:p w14:paraId="6B33B94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A5842B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4190CE" w14:textId="77777777" w:rsidTr="00F32DDC">
        <w:tc>
          <w:tcPr>
            <w:tcW w:w="2837" w:type="dxa"/>
            <w:shd w:val="clear" w:color="auto" w:fill="D9E2F3"/>
            <w:vAlign w:val="center"/>
          </w:tcPr>
          <w:p w14:paraId="2F62938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73C39276"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0D6BDF1"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235D08E7" w14:textId="77777777" w:rsidR="00A9306E" w:rsidRPr="00FD1EE4" w:rsidRDefault="00A9306E" w:rsidP="00A9306E">
      <w:pPr>
        <w:rPr>
          <w:rFonts w:ascii="GHEA Grapalat" w:eastAsia="GHEA Grapalat" w:hAnsi="GHEA Grapalat" w:cs="GHEA Grapalat"/>
          <w:b/>
        </w:rPr>
      </w:pPr>
    </w:p>
    <w:p w14:paraId="432B4622"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6E2E536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18A7B1C3" w14:textId="77777777" w:rsidTr="00F32DDC">
        <w:tc>
          <w:tcPr>
            <w:tcW w:w="2836" w:type="dxa"/>
            <w:shd w:val="clear" w:color="auto" w:fill="D9E2F3"/>
            <w:vAlign w:val="center"/>
          </w:tcPr>
          <w:p w14:paraId="02417F9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5C8851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2CB67F" w14:textId="77777777" w:rsidTr="00F32DDC">
        <w:tc>
          <w:tcPr>
            <w:tcW w:w="2836" w:type="dxa"/>
            <w:shd w:val="clear" w:color="auto" w:fill="D9E2F3"/>
            <w:vAlign w:val="center"/>
          </w:tcPr>
          <w:p w14:paraId="745B327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9AD15D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0E808B5" w14:textId="77777777" w:rsidTr="00F32DDC">
        <w:tc>
          <w:tcPr>
            <w:tcW w:w="2836" w:type="dxa"/>
            <w:shd w:val="clear" w:color="auto" w:fill="D9E2F3"/>
            <w:vAlign w:val="center"/>
          </w:tcPr>
          <w:p w14:paraId="3E61FF9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0978C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FE38EB" w14:textId="77777777" w:rsidTr="00F32DDC">
        <w:tc>
          <w:tcPr>
            <w:tcW w:w="2836" w:type="dxa"/>
            <w:shd w:val="clear" w:color="auto" w:fill="D9E2F3"/>
            <w:vAlign w:val="center"/>
          </w:tcPr>
          <w:p w14:paraId="40A2FA7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76FAAF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C133AA" w14:textId="77777777" w:rsidTr="00F32DDC">
        <w:tc>
          <w:tcPr>
            <w:tcW w:w="2836" w:type="dxa"/>
            <w:shd w:val="clear" w:color="auto" w:fill="D9E2F3"/>
            <w:vAlign w:val="center"/>
          </w:tcPr>
          <w:p w14:paraId="30DA66E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5A9F24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24E9E5" w14:textId="77777777" w:rsidTr="00F32DDC">
        <w:tc>
          <w:tcPr>
            <w:tcW w:w="2836" w:type="dxa"/>
            <w:shd w:val="clear" w:color="auto" w:fill="D9E2F3"/>
            <w:vAlign w:val="center"/>
          </w:tcPr>
          <w:p w14:paraId="45E7C35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73ED958" w14:textId="77777777" w:rsidR="00A9306E" w:rsidRPr="00FD1EE4" w:rsidRDefault="00A9306E" w:rsidP="00F32DDC">
            <w:pPr>
              <w:spacing w:before="240" w:after="240"/>
              <w:rPr>
                <w:rFonts w:ascii="GHEA Grapalat" w:eastAsia="GHEA Grapalat" w:hAnsi="GHEA Grapalat" w:cs="GHEA Grapalat"/>
              </w:rPr>
            </w:pPr>
          </w:p>
        </w:tc>
      </w:tr>
    </w:tbl>
    <w:p w14:paraId="302DE9B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2FFCD53D" w14:textId="77777777" w:rsidTr="00F32DDC">
        <w:tc>
          <w:tcPr>
            <w:tcW w:w="2977" w:type="dxa"/>
            <w:shd w:val="clear" w:color="auto" w:fill="D9E2F3"/>
            <w:vAlign w:val="center"/>
          </w:tcPr>
          <w:p w14:paraId="6C6C885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AB86B6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DAD743A" w14:textId="77777777" w:rsidTr="00F32DDC">
        <w:tc>
          <w:tcPr>
            <w:tcW w:w="2977" w:type="dxa"/>
            <w:shd w:val="clear" w:color="auto" w:fill="D9E2F3"/>
            <w:vAlign w:val="center"/>
          </w:tcPr>
          <w:p w14:paraId="118D4CF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4CD93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8BBEB8D" w14:textId="77777777" w:rsidTr="00F32DDC">
        <w:tc>
          <w:tcPr>
            <w:tcW w:w="2977" w:type="dxa"/>
            <w:shd w:val="clear" w:color="auto" w:fill="D9E2F3"/>
            <w:vAlign w:val="center"/>
          </w:tcPr>
          <w:p w14:paraId="525095BC"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88D1DC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ED980A" w14:textId="77777777" w:rsidTr="00F32DDC">
        <w:tc>
          <w:tcPr>
            <w:tcW w:w="2977" w:type="dxa"/>
            <w:shd w:val="clear" w:color="auto" w:fill="D9E2F3"/>
            <w:vAlign w:val="center"/>
          </w:tcPr>
          <w:p w14:paraId="3C486A19"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11B0DC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D703CC" w14:textId="77777777" w:rsidTr="00F32DDC">
        <w:tc>
          <w:tcPr>
            <w:tcW w:w="2977" w:type="dxa"/>
            <w:shd w:val="clear" w:color="auto" w:fill="D9E2F3"/>
            <w:vAlign w:val="center"/>
          </w:tcPr>
          <w:p w14:paraId="46EE894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8164EBA" w14:textId="77777777" w:rsidR="00A9306E" w:rsidRPr="00FD1EE4" w:rsidRDefault="00A9306E" w:rsidP="00F32DDC">
            <w:pPr>
              <w:spacing w:before="240" w:after="240"/>
              <w:rPr>
                <w:rFonts w:ascii="GHEA Grapalat" w:eastAsia="GHEA Grapalat" w:hAnsi="GHEA Grapalat" w:cs="GHEA Grapalat"/>
              </w:rPr>
            </w:pPr>
          </w:p>
        </w:tc>
      </w:tr>
    </w:tbl>
    <w:p w14:paraId="45B974D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0758BC4E" w14:textId="77777777" w:rsidTr="00F32DDC">
        <w:tc>
          <w:tcPr>
            <w:tcW w:w="2943" w:type="dxa"/>
            <w:shd w:val="clear" w:color="auto" w:fill="D9E2F3"/>
            <w:vAlign w:val="center"/>
          </w:tcPr>
          <w:p w14:paraId="76C50E4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0C1013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5DB168" w14:textId="77777777" w:rsidTr="00F32DDC">
        <w:tc>
          <w:tcPr>
            <w:tcW w:w="2943" w:type="dxa"/>
            <w:shd w:val="clear" w:color="auto" w:fill="D9E2F3"/>
            <w:vAlign w:val="center"/>
          </w:tcPr>
          <w:p w14:paraId="723CB29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14:paraId="1D9BF6F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532BF8D" w14:textId="77777777" w:rsidTr="00F32DDC">
        <w:tc>
          <w:tcPr>
            <w:tcW w:w="2943" w:type="dxa"/>
            <w:shd w:val="clear" w:color="auto" w:fill="D9E2F3"/>
            <w:vAlign w:val="center"/>
          </w:tcPr>
          <w:p w14:paraId="3C6B9030"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5875E2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9CF5CD6" w14:textId="77777777" w:rsidTr="00F32DDC">
        <w:tc>
          <w:tcPr>
            <w:tcW w:w="2943" w:type="dxa"/>
            <w:shd w:val="clear" w:color="auto" w:fill="D9E2F3"/>
            <w:vAlign w:val="center"/>
          </w:tcPr>
          <w:p w14:paraId="76EB5A76"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DFA63B1" w14:textId="77777777" w:rsidR="00A9306E" w:rsidRPr="00FD1EE4" w:rsidRDefault="00A9306E" w:rsidP="00F32DDC">
            <w:pPr>
              <w:spacing w:before="240" w:after="240"/>
              <w:rPr>
                <w:rFonts w:ascii="GHEA Grapalat" w:eastAsia="GHEA Grapalat" w:hAnsi="GHEA Grapalat" w:cs="GHEA Grapalat"/>
              </w:rPr>
            </w:pPr>
          </w:p>
        </w:tc>
      </w:tr>
    </w:tbl>
    <w:p w14:paraId="332947E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1CE9DF22" w14:textId="77777777" w:rsidTr="00F32DDC">
        <w:tc>
          <w:tcPr>
            <w:tcW w:w="2837" w:type="dxa"/>
            <w:shd w:val="clear" w:color="auto" w:fill="D9E2F3"/>
            <w:vAlign w:val="center"/>
          </w:tcPr>
          <w:p w14:paraId="51B8FBD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40A1DEB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7DC585" w14:textId="77777777" w:rsidTr="00F32DDC">
        <w:tc>
          <w:tcPr>
            <w:tcW w:w="2837" w:type="dxa"/>
            <w:shd w:val="clear" w:color="auto" w:fill="D9E2F3"/>
            <w:vAlign w:val="center"/>
          </w:tcPr>
          <w:p w14:paraId="5321EE3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7BCD68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03B813" w14:textId="77777777" w:rsidTr="00F32DDC">
        <w:tc>
          <w:tcPr>
            <w:tcW w:w="2837" w:type="dxa"/>
            <w:shd w:val="clear" w:color="auto" w:fill="D9E2F3"/>
            <w:vAlign w:val="center"/>
          </w:tcPr>
          <w:p w14:paraId="2E0F2AB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6E5F56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515034B" w14:textId="77777777" w:rsidTr="00F32DDC">
        <w:tc>
          <w:tcPr>
            <w:tcW w:w="2837" w:type="dxa"/>
            <w:shd w:val="clear" w:color="auto" w:fill="D9E2F3"/>
            <w:vAlign w:val="center"/>
          </w:tcPr>
          <w:p w14:paraId="1CB973F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1A29403" w14:textId="77777777" w:rsidR="00A9306E" w:rsidRPr="00FD1EE4" w:rsidRDefault="00A9306E" w:rsidP="00F32DDC">
            <w:pPr>
              <w:spacing w:before="240" w:after="240"/>
              <w:rPr>
                <w:rFonts w:ascii="GHEA Grapalat" w:eastAsia="GHEA Grapalat" w:hAnsi="GHEA Grapalat" w:cs="GHEA Grapalat"/>
              </w:rPr>
            </w:pPr>
          </w:p>
        </w:tc>
      </w:tr>
    </w:tbl>
    <w:p w14:paraId="322C23AC"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8B97B58" w14:textId="77777777" w:rsidTr="00F32DDC">
        <w:trPr>
          <w:trHeight w:val="924"/>
        </w:trPr>
        <w:tc>
          <w:tcPr>
            <w:tcW w:w="9016" w:type="dxa"/>
            <w:gridSpan w:val="2"/>
            <w:vAlign w:val="center"/>
          </w:tcPr>
          <w:p w14:paraId="626145A3" w14:textId="77777777" w:rsidR="00A9306E" w:rsidRPr="00FD1EE4" w:rsidRDefault="00DF58B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5B887360" w14:textId="77777777" w:rsidTr="00F32DDC">
        <w:trPr>
          <w:trHeight w:val="684"/>
        </w:trPr>
        <w:tc>
          <w:tcPr>
            <w:tcW w:w="4508" w:type="dxa"/>
            <w:shd w:val="clear" w:color="auto" w:fill="D9E2F3"/>
            <w:vAlign w:val="center"/>
          </w:tcPr>
          <w:p w14:paraId="0EBDC5D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215BD85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227DF56" w14:textId="77777777" w:rsidTr="00F32DDC">
        <w:trPr>
          <w:trHeight w:val="1282"/>
        </w:trPr>
        <w:tc>
          <w:tcPr>
            <w:tcW w:w="4508" w:type="dxa"/>
            <w:shd w:val="clear" w:color="auto" w:fill="D9E2F3"/>
            <w:vAlign w:val="center"/>
          </w:tcPr>
          <w:p w14:paraId="1CBF12E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945DAE6" w14:textId="77777777" w:rsidR="00A9306E" w:rsidRPr="006B364D" w:rsidRDefault="00DF58B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37EB8A5D" w14:textId="77777777" w:rsidR="00A9306E" w:rsidRPr="00F10CBA" w:rsidRDefault="00DF58B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765D76F" w14:textId="77777777" w:rsidTr="00F32DDC">
        <w:tc>
          <w:tcPr>
            <w:tcW w:w="9016" w:type="dxa"/>
            <w:gridSpan w:val="2"/>
            <w:vAlign w:val="center"/>
          </w:tcPr>
          <w:p w14:paraId="2EAFC002"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57AF13CE" w14:textId="77777777" w:rsidTr="00F32DDC">
        <w:tc>
          <w:tcPr>
            <w:tcW w:w="9016" w:type="dxa"/>
            <w:gridSpan w:val="2"/>
            <w:vAlign w:val="center"/>
          </w:tcPr>
          <w:p w14:paraId="0906747A" w14:textId="77777777" w:rsidR="00A9306E" w:rsidRPr="00FD1EE4" w:rsidRDefault="00DF58B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7297BB78"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12E21A38" w14:textId="77777777" w:rsidTr="00F32DDC">
        <w:trPr>
          <w:trHeight w:val="924"/>
        </w:trPr>
        <w:tc>
          <w:tcPr>
            <w:tcW w:w="9016" w:type="dxa"/>
            <w:gridSpan w:val="2"/>
            <w:vAlign w:val="center"/>
          </w:tcPr>
          <w:p w14:paraId="41FFF18A" w14:textId="77777777" w:rsidR="00A9306E" w:rsidRPr="00FD1EE4" w:rsidRDefault="00DF58BE"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31131AA9" w14:textId="77777777" w:rsidTr="00F32DDC">
        <w:trPr>
          <w:trHeight w:val="684"/>
        </w:trPr>
        <w:tc>
          <w:tcPr>
            <w:tcW w:w="4508" w:type="dxa"/>
            <w:shd w:val="clear" w:color="auto" w:fill="D9E2F3"/>
            <w:vAlign w:val="center"/>
          </w:tcPr>
          <w:p w14:paraId="07149D1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3CDACDB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EBE0574" w14:textId="77777777" w:rsidTr="00F32DDC">
        <w:trPr>
          <w:trHeight w:val="1282"/>
        </w:trPr>
        <w:tc>
          <w:tcPr>
            <w:tcW w:w="4508" w:type="dxa"/>
            <w:shd w:val="clear" w:color="auto" w:fill="D9E2F3"/>
            <w:vAlign w:val="center"/>
          </w:tcPr>
          <w:p w14:paraId="44F280D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64486FA" w14:textId="77777777" w:rsidR="00A9306E" w:rsidRPr="00C843BA" w:rsidRDefault="00DF58B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2DFAEF60" w14:textId="77777777" w:rsidR="00A9306E" w:rsidRPr="00C843BA" w:rsidRDefault="00DF58B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0383538A" w14:textId="77777777" w:rsidTr="00F32DDC">
        <w:tc>
          <w:tcPr>
            <w:tcW w:w="9016" w:type="dxa"/>
            <w:gridSpan w:val="2"/>
            <w:vAlign w:val="center"/>
          </w:tcPr>
          <w:p w14:paraId="2AE3E2DF"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101E828D" w14:textId="77777777" w:rsidTr="00F32DDC">
        <w:tc>
          <w:tcPr>
            <w:tcW w:w="9016" w:type="dxa"/>
            <w:gridSpan w:val="2"/>
            <w:vAlign w:val="center"/>
          </w:tcPr>
          <w:p w14:paraId="60289665"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291F6BF5" w14:textId="77777777" w:rsidTr="00F32DDC">
        <w:tc>
          <w:tcPr>
            <w:tcW w:w="9016" w:type="dxa"/>
            <w:gridSpan w:val="2"/>
            <w:vAlign w:val="center"/>
          </w:tcPr>
          <w:p w14:paraId="7D83173D"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26BD1437" w14:textId="77777777" w:rsidTr="00F32DDC">
        <w:tc>
          <w:tcPr>
            <w:tcW w:w="9016" w:type="dxa"/>
            <w:gridSpan w:val="2"/>
            <w:vAlign w:val="center"/>
          </w:tcPr>
          <w:p w14:paraId="357D65F4" w14:textId="77777777" w:rsidR="00A9306E" w:rsidRPr="00FD1EE4" w:rsidRDefault="00DF58BE"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3EBD3BE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08B4A067" w14:textId="77777777" w:rsidTr="00F32DDC">
        <w:tc>
          <w:tcPr>
            <w:tcW w:w="2837" w:type="dxa"/>
            <w:shd w:val="clear" w:color="auto" w:fill="D9E2F3"/>
            <w:vAlign w:val="center"/>
          </w:tcPr>
          <w:p w14:paraId="7CAFD00D"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FCD795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BA5E9F7" w14:textId="77777777" w:rsidTr="00F32DDC">
        <w:tc>
          <w:tcPr>
            <w:tcW w:w="2837" w:type="dxa"/>
            <w:shd w:val="clear" w:color="auto" w:fill="D9E2F3"/>
            <w:vAlign w:val="center"/>
          </w:tcPr>
          <w:p w14:paraId="147A3FE6"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30F2220A" w14:textId="77777777" w:rsidR="00A9306E" w:rsidRPr="00B23852" w:rsidRDefault="00DF58B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5410980C" w14:textId="77777777" w:rsidR="00A9306E" w:rsidRPr="00FD1EE4" w:rsidRDefault="00DF58BE" w:rsidP="00F32DDC">
            <w:pPr>
              <w:rPr>
                <w:rFonts w:ascii="GHEA Grapalat" w:eastAsia="GHEA Grapalat" w:hAnsi="GHEA Grapalat" w:cs="GHEA Grapalat"/>
              </w:rPr>
            </w:pPr>
            <w:sdt>
              <w:sdtPr>
                <w:rPr>
                  <w:rFonts w:ascii="GHEA Grapalat" w:eastAsia="GHEA Grapalat" w:hAnsi="GHEA Grapalat" w:cs="GHEA Grapalat"/>
                </w:rPr>
                <w:id w:val="45428789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27A95045" w14:textId="77777777" w:rsidTr="00F32DDC">
        <w:tc>
          <w:tcPr>
            <w:tcW w:w="2837" w:type="dxa"/>
            <w:shd w:val="clear" w:color="auto" w:fill="D9E2F3"/>
            <w:vAlign w:val="center"/>
          </w:tcPr>
          <w:p w14:paraId="470D67E5"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8579AC0" w14:textId="77777777" w:rsidR="00A9306E" w:rsidRPr="005600B4" w:rsidRDefault="00DF58B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3D89A6F" w14:textId="77777777" w:rsidR="00A9306E" w:rsidRPr="005600B4" w:rsidRDefault="00DF58BE"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2579268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228A78C2" w14:textId="77777777" w:rsidTr="00F32DDC">
        <w:tc>
          <w:tcPr>
            <w:tcW w:w="2837" w:type="dxa"/>
            <w:shd w:val="clear" w:color="auto" w:fill="D9E2F3"/>
            <w:vAlign w:val="center"/>
          </w:tcPr>
          <w:p w14:paraId="33C8037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B3A31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566A889" w14:textId="77777777" w:rsidTr="00F32DDC">
        <w:tc>
          <w:tcPr>
            <w:tcW w:w="2837" w:type="dxa"/>
            <w:shd w:val="clear" w:color="auto" w:fill="D9E2F3"/>
            <w:vAlign w:val="center"/>
          </w:tcPr>
          <w:p w14:paraId="3547823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135B6CB9" w14:textId="77777777" w:rsidR="00A9306E" w:rsidRPr="00FD1EE4" w:rsidRDefault="00A9306E" w:rsidP="00F32DDC">
            <w:pPr>
              <w:spacing w:before="240" w:after="240"/>
              <w:rPr>
                <w:rFonts w:ascii="GHEA Grapalat" w:eastAsia="GHEA Grapalat" w:hAnsi="GHEA Grapalat" w:cs="GHEA Grapalat"/>
              </w:rPr>
            </w:pPr>
          </w:p>
        </w:tc>
      </w:tr>
    </w:tbl>
    <w:p w14:paraId="3E5C5381"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14:paraId="76FC5D7E"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4A9B9E9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93604CF" w14:textId="77777777" w:rsidTr="00F32DDC">
        <w:tc>
          <w:tcPr>
            <w:tcW w:w="2835" w:type="dxa"/>
            <w:shd w:val="clear" w:color="auto" w:fill="D9E2F3"/>
            <w:vAlign w:val="center"/>
          </w:tcPr>
          <w:p w14:paraId="4F20BFF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671DCF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4086FD" w14:textId="77777777" w:rsidTr="00F32DDC">
        <w:tc>
          <w:tcPr>
            <w:tcW w:w="2835" w:type="dxa"/>
            <w:shd w:val="clear" w:color="auto" w:fill="D9E2F3"/>
            <w:vAlign w:val="center"/>
          </w:tcPr>
          <w:p w14:paraId="38634B5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44D65A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F241E6" w14:textId="77777777" w:rsidTr="00F32DDC">
        <w:tc>
          <w:tcPr>
            <w:tcW w:w="2835" w:type="dxa"/>
            <w:shd w:val="clear" w:color="auto" w:fill="D9E2F3"/>
            <w:vAlign w:val="center"/>
          </w:tcPr>
          <w:p w14:paraId="1E8765E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B5D78D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ABF89C" w14:textId="77777777" w:rsidTr="00F32DDC">
        <w:tc>
          <w:tcPr>
            <w:tcW w:w="2835" w:type="dxa"/>
            <w:shd w:val="clear" w:color="auto" w:fill="D9E2F3"/>
            <w:vAlign w:val="center"/>
          </w:tcPr>
          <w:p w14:paraId="77D6F44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0C67802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E9CA52" w14:textId="77777777" w:rsidTr="00F32DDC">
        <w:tc>
          <w:tcPr>
            <w:tcW w:w="2835" w:type="dxa"/>
            <w:shd w:val="clear" w:color="auto" w:fill="D9E2F3"/>
            <w:vAlign w:val="center"/>
          </w:tcPr>
          <w:p w14:paraId="556D6B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1C072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389421" w14:textId="77777777" w:rsidTr="00F32DDC">
        <w:tc>
          <w:tcPr>
            <w:tcW w:w="2835" w:type="dxa"/>
            <w:shd w:val="clear" w:color="auto" w:fill="D9E2F3"/>
            <w:vAlign w:val="center"/>
          </w:tcPr>
          <w:p w14:paraId="5A0383A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3DF868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2CC1B7D" w14:textId="77777777" w:rsidTr="00F32DDC">
        <w:tc>
          <w:tcPr>
            <w:tcW w:w="2835" w:type="dxa"/>
            <w:shd w:val="clear" w:color="auto" w:fill="D9E2F3"/>
            <w:vAlign w:val="center"/>
          </w:tcPr>
          <w:p w14:paraId="32977A7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78424E8B" w14:textId="77777777" w:rsidR="00A9306E" w:rsidRPr="00FD1EE4" w:rsidRDefault="00A9306E" w:rsidP="00F32DDC">
            <w:pPr>
              <w:spacing w:before="240" w:after="240"/>
              <w:rPr>
                <w:rFonts w:ascii="GHEA Grapalat" w:eastAsia="GHEA Grapalat" w:hAnsi="GHEA Grapalat" w:cs="GHEA Grapalat"/>
              </w:rPr>
            </w:pPr>
          </w:p>
        </w:tc>
      </w:tr>
    </w:tbl>
    <w:p w14:paraId="0B4760F5"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48667ED" w14:textId="77777777" w:rsidTr="00F32DDC">
        <w:trPr>
          <w:trHeight w:val="853"/>
        </w:trPr>
        <w:tc>
          <w:tcPr>
            <w:tcW w:w="2835" w:type="dxa"/>
            <w:vMerge w:val="restart"/>
            <w:shd w:val="clear" w:color="auto" w:fill="D9E2F3"/>
            <w:vAlign w:val="center"/>
          </w:tcPr>
          <w:p w14:paraId="4C5F429D"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D8B4F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4EECBB3" w14:textId="77777777" w:rsidTr="00F32DDC">
        <w:trPr>
          <w:trHeight w:val="850"/>
        </w:trPr>
        <w:tc>
          <w:tcPr>
            <w:tcW w:w="2835" w:type="dxa"/>
            <w:vMerge/>
            <w:shd w:val="clear" w:color="auto" w:fill="D9E2F3"/>
            <w:vAlign w:val="center"/>
          </w:tcPr>
          <w:p w14:paraId="134DE2B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DFF445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8792302" w14:textId="77777777" w:rsidTr="00F32DDC">
        <w:trPr>
          <w:trHeight w:val="850"/>
        </w:trPr>
        <w:tc>
          <w:tcPr>
            <w:tcW w:w="2835" w:type="dxa"/>
            <w:vMerge/>
            <w:shd w:val="clear" w:color="auto" w:fill="D9E2F3"/>
            <w:vAlign w:val="center"/>
          </w:tcPr>
          <w:p w14:paraId="48096E0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CF519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BC56DD0" w14:textId="77777777" w:rsidTr="00F32DDC">
        <w:trPr>
          <w:trHeight w:val="850"/>
        </w:trPr>
        <w:tc>
          <w:tcPr>
            <w:tcW w:w="2835" w:type="dxa"/>
            <w:vMerge/>
            <w:shd w:val="clear" w:color="auto" w:fill="D9E2F3"/>
            <w:vAlign w:val="center"/>
          </w:tcPr>
          <w:p w14:paraId="4A40DCD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6416A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AEF32D" w14:textId="77777777" w:rsidTr="00F32DDC">
        <w:trPr>
          <w:trHeight w:val="850"/>
        </w:trPr>
        <w:tc>
          <w:tcPr>
            <w:tcW w:w="2835" w:type="dxa"/>
            <w:vMerge/>
            <w:shd w:val="clear" w:color="auto" w:fill="D9E2F3"/>
            <w:vAlign w:val="center"/>
          </w:tcPr>
          <w:p w14:paraId="4012B56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C61F63" w14:textId="77777777" w:rsidR="00A9306E" w:rsidRPr="00FD1EE4" w:rsidRDefault="00A9306E" w:rsidP="00F32DDC">
            <w:pPr>
              <w:spacing w:before="240" w:after="240"/>
              <w:rPr>
                <w:rFonts w:ascii="GHEA Grapalat" w:eastAsia="GHEA Grapalat" w:hAnsi="GHEA Grapalat" w:cs="GHEA Grapalat"/>
              </w:rPr>
            </w:pPr>
          </w:p>
        </w:tc>
      </w:tr>
    </w:tbl>
    <w:p w14:paraId="79B3F9DC"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7C35F78" w14:textId="77777777" w:rsidTr="00F32DDC">
        <w:tc>
          <w:tcPr>
            <w:tcW w:w="2835" w:type="dxa"/>
            <w:shd w:val="clear" w:color="auto" w:fill="D9E2F3"/>
            <w:vAlign w:val="center"/>
          </w:tcPr>
          <w:p w14:paraId="0885581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E907AC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548D96" w14:textId="77777777" w:rsidTr="00F32DDC">
        <w:tc>
          <w:tcPr>
            <w:tcW w:w="2835" w:type="dxa"/>
            <w:shd w:val="clear" w:color="auto" w:fill="D9E2F3"/>
            <w:vAlign w:val="center"/>
          </w:tcPr>
          <w:p w14:paraId="6D32282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83C3F48" w14:textId="77777777" w:rsidR="00A9306E" w:rsidRPr="00FD1EE4" w:rsidRDefault="00A9306E" w:rsidP="00F32DDC">
            <w:pPr>
              <w:spacing w:before="240" w:after="240"/>
              <w:rPr>
                <w:rFonts w:ascii="GHEA Grapalat" w:eastAsia="GHEA Grapalat" w:hAnsi="GHEA Grapalat" w:cs="GHEA Grapalat"/>
              </w:rPr>
            </w:pPr>
          </w:p>
        </w:tc>
      </w:tr>
    </w:tbl>
    <w:p w14:paraId="18C8AAEE"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14:paraId="6552349D"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6CDDFA22" w14:textId="77777777" w:rsidTr="00F32DDC">
        <w:tc>
          <w:tcPr>
            <w:tcW w:w="9016" w:type="dxa"/>
            <w:shd w:val="clear" w:color="auto" w:fill="DBE5F1" w:themeFill="accent1" w:themeFillTint="33"/>
          </w:tcPr>
          <w:p w14:paraId="1DB9682B"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7EA2237A" w14:textId="77777777" w:rsidTr="00F32DDC">
        <w:trPr>
          <w:trHeight w:val="10187"/>
        </w:trPr>
        <w:tc>
          <w:tcPr>
            <w:tcW w:w="9016" w:type="dxa"/>
          </w:tcPr>
          <w:p w14:paraId="1AD1D341" w14:textId="77777777" w:rsidR="00A9306E" w:rsidRPr="00FD1EE4" w:rsidRDefault="00A9306E" w:rsidP="00F32DDC">
            <w:pPr>
              <w:rPr>
                <w:rFonts w:ascii="GHEA Grapalat" w:eastAsia="GHEA Grapalat" w:hAnsi="GHEA Grapalat" w:cs="GHEA Grapalat"/>
                <w:b/>
                <w:color w:val="000000"/>
              </w:rPr>
            </w:pPr>
          </w:p>
        </w:tc>
      </w:tr>
    </w:tbl>
    <w:p w14:paraId="2D37E85F"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54DA5176" w14:textId="77777777" w:rsidR="00A9306E" w:rsidRDefault="00A9306E" w:rsidP="00A9306E">
      <w:pPr>
        <w:rPr>
          <w:rFonts w:ascii="GHEA Grapalat" w:hAnsi="GHEA Grapalat"/>
          <w:b/>
        </w:rPr>
      </w:pPr>
    </w:p>
    <w:p w14:paraId="56740A9C" w14:textId="77777777" w:rsidR="00A9306E" w:rsidRDefault="00A9306E" w:rsidP="00A9306E">
      <w:pPr>
        <w:rPr>
          <w:rFonts w:ascii="GHEA Grapalat" w:hAnsi="GHEA Grapalat"/>
          <w:b/>
        </w:rPr>
      </w:pPr>
    </w:p>
    <w:p w14:paraId="3CC7EE58"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5D0F807B"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6C0D8B5"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F46726B"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lastRenderedPageBreak/>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CA04477"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B6F8203"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FDBA5CC"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87474DB"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6B39EB1"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w:t>
      </w:r>
      <w:r w:rsidRPr="000306ED">
        <w:rPr>
          <w:rFonts w:ascii="GHEA Grapalat" w:hAnsi="GHEA Grapalat"/>
        </w:rPr>
        <w:lastRenderedPageBreak/>
        <w:t>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3DBE1C9"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0571D508"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0654CA"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EFD520"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57CFFD52"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w:t>
      </w:r>
      <w:r w:rsidRPr="000306ED">
        <w:rPr>
          <w:rFonts w:ascii="GHEA Grapalat" w:hAnsi="GHEA Grapalat"/>
        </w:rPr>
        <w:lastRenderedPageBreak/>
        <w:t>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13624AE"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52A04A5"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8011B2F"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D7CD3FC"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8DD3255"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w:t>
      </w:r>
      <w:r w:rsidRPr="000306ED">
        <w:rPr>
          <w:rFonts w:ascii="GHEA Grapalat" w:hAnsi="GHEA Grapalat"/>
        </w:rPr>
        <w:lastRenderedPageBreak/>
        <w:t xml:space="preserve">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8E09ACE"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4B9FA5F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46AE68AB"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2BF2389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671FC35"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DE540B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EEF8C0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6DCF96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659027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FBF85F5"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7183113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4C379B7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0C54A251"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5E3AEB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AB3035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093FE6B"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894123B"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238C4697" w14:textId="77777777" w:rsidR="00B32672" w:rsidRPr="00B32672" w:rsidRDefault="00B32672" w:rsidP="00A9306E">
      <w:pPr>
        <w:spacing w:line="360" w:lineRule="auto"/>
        <w:contextualSpacing/>
        <w:jc w:val="both"/>
        <w:rPr>
          <w:rFonts w:ascii="GHEA Grapalat" w:hAnsi="GHEA Grapalat"/>
        </w:rPr>
      </w:pPr>
    </w:p>
    <w:p w14:paraId="577CCA92"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9743A53"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AEE6296" w14:textId="77777777" w:rsidR="00A9306E" w:rsidRDefault="00A9306E">
      <w:pPr>
        <w:rPr>
          <w:rFonts w:ascii="GHEA Grapalat" w:hAnsi="GHEA Grapalat"/>
          <w:b/>
        </w:rPr>
      </w:pPr>
      <w:r>
        <w:rPr>
          <w:rFonts w:ascii="GHEA Grapalat" w:hAnsi="GHEA Grapalat"/>
          <w:b/>
        </w:rPr>
        <w:br w:type="page"/>
      </w:r>
    </w:p>
    <w:p w14:paraId="1648E591" w14:textId="77777777"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59BB3B0" w14:textId="6F6F04B4"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215E61">
        <w:rPr>
          <w:rFonts w:ascii="GHEA Grapalat" w:hAnsi="GHEA Grapalat"/>
          <w:b/>
          <w:sz w:val="22"/>
          <w:szCs w:val="22"/>
        </w:rPr>
        <w:t>GHTsDzB-HHK-25/31</w:t>
      </w:r>
      <w:r w:rsidRPr="00E063D7">
        <w:rPr>
          <w:rFonts w:ascii="GHEA Grapalat" w:hAnsi="GHEA Grapalat"/>
          <w:b/>
          <w:sz w:val="22"/>
          <w:szCs w:val="22"/>
        </w:rPr>
        <w:t>»</w:t>
      </w:r>
    </w:p>
    <w:p w14:paraId="41490968" w14:textId="77777777" w:rsidR="00B2572B" w:rsidRPr="009044F1" w:rsidRDefault="00B2572B" w:rsidP="00B46D58">
      <w:pPr>
        <w:widowControl w:val="0"/>
        <w:spacing w:after="120"/>
        <w:ind w:firstLine="567"/>
        <w:jc w:val="center"/>
        <w:rPr>
          <w:rFonts w:ascii="GHEA Grapalat" w:hAnsi="GHEA Grapalat"/>
        </w:rPr>
      </w:pPr>
    </w:p>
    <w:p w14:paraId="29FAA38A" w14:textId="703F40BD"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F60A6EC" w14:textId="77777777" w:rsidR="00B2572B" w:rsidRPr="009044F1" w:rsidRDefault="00B2572B" w:rsidP="00B46D58">
      <w:pPr>
        <w:widowControl w:val="0"/>
        <w:spacing w:after="120"/>
        <w:ind w:firstLine="567"/>
        <w:jc w:val="center"/>
        <w:rPr>
          <w:rFonts w:ascii="GHEA Grapalat" w:hAnsi="GHEA Grapalat"/>
        </w:rPr>
      </w:pPr>
    </w:p>
    <w:p w14:paraId="09F071A5" w14:textId="574A3723"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215E61">
        <w:rPr>
          <w:rFonts w:ascii="GHEA Grapalat" w:hAnsi="GHEA Grapalat"/>
          <w:b/>
          <w:sz w:val="22"/>
          <w:szCs w:val="22"/>
        </w:rPr>
        <w:t>GHTsDzB-HHK-25/31</w:t>
      </w:r>
      <w:r w:rsidR="00844DED" w:rsidRPr="00E063D7">
        <w:rPr>
          <w:rFonts w:ascii="GHEA Grapalat" w:hAnsi="GHEA Grapalat"/>
          <w:b/>
          <w:sz w:val="22"/>
          <w:szCs w:val="22"/>
        </w:rPr>
        <w:t>»</w:t>
      </w:r>
      <w:r w:rsidR="00844DED">
        <w:rPr>
          <w:rFonts w:ascii="GHEA Grapalat" w:hAnsi="GHEA Grapalat"/>
          <w:b/>
          <w:sz w:val="22"/>
          <w:szCs w:val="22"/>
        </w:rPr>
        <w:t>,</w:t>
      </w:r>
    </w:p>
    <w:p w14:paraId="68448C79"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28CDED6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F185988"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642FB88E"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56DB4033"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15C80D0F"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36A9BA63"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8603BD0"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EE357DB"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42AE365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0686467"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FE09C5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462856BE"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43AC902"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E3E1B75"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3FB0272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63DAE03A"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ED901D6"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10760BFE"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494955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2332B83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6BD144D5"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64A841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3B9F844" w14:textId="77777777" w:rsidR="004A317B" w:rsidRPr="005744FC" w:rsidRDefault="004A317B" w:rsidP="00B46D58">
            <w:pPr>
              <w:widowControl w:val="0"/>
              <w:jc w:val="center"/>
              <w:rPr>
                <w:rFonts w:ascii="GHEA Grapalat" w:hAnsi="GHEA Grapalat"/>
                <w:sz w:val="20"/>
                <w:szCs w:val="20"/>
              </w:rPr>
            </w:pPr>
          </w:p>
        </w:tc>
      </w:tr>
      <w:tr w:rsidR="004A317B" w:rsidRPr="005744FC" w14:paraId="423E6967"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1BB6C719"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4E00C9EC"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0F4F3349"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6C6F351C"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15558DB" w14:textId="77777777" w:rsidR="004A317B" w:rsidRPr="005744FC" w:rsidRDefault="004A317B" w:rsidP="00B46D58">
            <w:pPr>
              <w:widowControl w:val="0"/>
              <w:rPr>
                <w:rFonts w:ascii="GHEA Grapalat" w:hAnsi="GHEA Grapalat"/>
                <w:sz w:val="20"/>
                <w:szCs w:val="20"/>
              </w:rPr>
            </w:pPr>
          </w:p>
        </w:tc>
      </w:tr>
      <w:tr w:rsidR="004A317B" w:rsidRPr="005744FC" w14:paraId="0A159D3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5E75D3"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5DB0A0E"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0F1D6BDE"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6BFE0A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A19C7E0" w14:textId="77777777" w:rsidR="004A317B" w:rsidRPr="005744FC" w:rsidRDefault="004A317B" w:rsidP="00B46D58">
            <w:pPr>
              <w:widowControl w:val="0"/>
              <w:jc w:val="center"/>
              <w:rPr>
                <w:rFonts w:ascii="GHEA Grapalat" w:hAnsi="GHEA Grapalat"/>
                <w:sz w:val="20"/>
                <w:szCs w:val="20"/>
              </w:rPr>
            </w:pPr>
          </w:p>
        </w:tc>
      </w:tr>
      <w:tr w:rsidR="004A317B" w:rsidRPr="005744FC" w14:paraId="27146A1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A3C18D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E921193"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74B91F0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CE8154C"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6E860901" w14:textId="77777777" w:rsidR="004A317B" w:rsidRPr="005744FC" w:rsidRDefault="004A317B" w:rsidP="00B46D58">
            <w:pPr>
              <w:widowControl w:val="0"/>
              <w:jc w:val="center"/>
              <w:rPr>
                <w:rFonts w:ascii="GHEA Grapalat" w:hAnsi="GHEA Grapalat"/>
                <w:sz w:val="20"/>
                <w:szCs w:val="20"/>
              </w:rPr>
            </w:pPr>
          </w:p>
        </w:tc>
      </w:tr>
      <w:tr w:rsidR="004A317B" w:rsidRPr="005744FC" w14:paraId="2D539939"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535EE02"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0F8A8C8"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2E6FC345"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10A2F3E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5673A37B" w14:textId="77777777" w:rsidR="004A317B" w:rsidRPr="005744FC" w:rsidRDefault="004A317B" w:rsidP="00B46D58">
            <w:pPr>
              <w:widowControl w:val="0"/>
              <w:jc w:val="center"/>
              <w:rPr>
                <w:rFonts w:ascii="GHEA Grapalat" w:hAnsi="GHEA Grapalat"/>
                <w:sz w:val="20"/>
                <w:szCs w:val="20"/>
              </w:rPr>
            </w:pPr>
          </w:p>
        </w:tc>
      </w:tr>
    </w:tbl>
    <w:p w14:paraId="7B29FCFD"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DB7B96"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320DEC4" w14:textId="77777777" w:rsidR="00DC619D" w:rsidRPr="00D3436F" w:rsidRDefault="00DC619D" w:rsidP="00B46D58">
      <w:pPr>
        <w:widowControl w:val="0"/>
        <w:spacing w:after="160"/>
        <w:jc w:val="both"/>
        <w:rPr>
          <w:rFonts w:ascii="GHEA Grapalat" w:hAnsi="GHEA Grapalat"/>
          <w:lang w:val="es-ES"/>
        </w:rPr>
      </w:pPr>
    </w:p>
    <w:p w14:paraId="5F0EE4A9"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96710F8" w14:textId="77777777" w:rsidR="00B217BB" w:rsidRDefault="00B217BB" w:rsidP="00B46D58">
      <w:pPr>
        <w:rPr>
          <w:rFonts w:ascii="GHEA Grapalat" w:hAnsi="GHEA Grapalat"/>
          <w:b/>
        </w:rPr>
      </w:pPr>
      <w:r>
        <w:rPr>
          <w:rFonts w:ascii="GHEA Grapalat" w:hAnsi="GHEA Grapalat"/>
          <w:b/>
        </w:rPr>
        <w:br w:type="page"/>
      </w:r>
    </w:p>
    <w:p w14:paraId="6202D14F" w14:textId="77777777"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lastRenderedPageBreak/>
        <w:t>Приложение № 4.2</w:t>
      </w:r>
    </w:p>
    <w:p w14:paraId="2124AE06" w14:textId="7FD40158"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215E61">
        <w:rPr>
          <w:rFonts w:ascii="GHEA Grapalat" w:hAnsi="GHEA Grapalat"/>
          <w:b/>
          <w:sz w:val="22"/>
          <w:szCs w:val="22"/>
        </w:rPr>
        <w:t>GHTsDzB-HHK-25/31</w:t>
      </w:r>
      <w:r w:rsidRPr="00844DED">
        <w:rPr>
          <w:rFonts w:ascii="GHEA Grapalat" w:hAnsi="GHEA Grapalat"/>
          <w:b/>
          <w:sz w:val="22"/>
          <w:szCs w:val="22"/>
        </w:rPr>
        <w:t>»</w:t>
      </w:r>
    </w:p>
    <w:p w14:paraId="1734EC5B" w14:textId="77777777" w:rsidR="003D2FE2" w:rsidRPr="00B138F3" w:rsidRDefault="003D2FE2" w:rsidP="003D2FE2">
      <w:pPr>
        <w:widowControl w:val="0"/>
        <w:spacing w:after="160"/>
        <w:jc w:val="center"/>
        <w:rPr>
          <w:rFonts w:ascii="GHEA Grapalat" w:hAnsi="GHEA Grapalat"/>
          <w:b/>
          <w:sz w:val="22"/>
          <w:szCs w:val="22"/>
        </w:rPr>
      </w:pPr>
    </w:p>
    <w:p w14:paraId="645C202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D4B0BE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EEDACB5" w14:textId="77777777" w:rsidTr="00B932B8">
        <w:tc>
          <w:tcPr>
            <w:tcW w:w="4786" w:type="dxa"/>
          </w:tcPr>
          <w:p w14:paraId="0314878C"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5A0A5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14:paraId="3F0761D0" w14:textId="77777777" w:rsidR="003D2FE2" w:rsidRPr="00B138F3" w:rsidRDefault="003D2FE2" w:rsidP="003D2FE2">
      <w:pPr>
        <w:widowControl w:val="0"/>
        <w:spacing w:after="160"/>
        <w:rPr>
          <w:rFonts w:ascii="GHEA Grapalat" w:hAnsi="GHEA Grapalat" w:cs="GHEA Grapalat"/>
          <w:b/>
          <w:sz w:val="22"/>
          <w:szCs w:val="22"/>
        </w:rPr>
      </w:pPr>
    </w:p>
    <w:p w14:paraId="19403C09"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04BE615"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AC6920B"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7EDD5E60"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D7A736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DAADB77"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0EB226EC"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38BD22C" w14:textId="3FA73D57"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w:t>
      </w:r>
      <w:r w:rsidR="009C763B">
        <w:rPr>
          <w:rFonts w:ascii="GHEA Grapalat" w:hAnsi="GHEA Grapalat"/>
          <w:b/>
          <w:sz w:val="22"/>
          <w:szCs w:val="22"/>
        </w:rPr>
        <w:t>К</w:t>
      </w:r>
      <w:r w:rsidR="00386231" w:rsidRPr="00025337">
        <w:rPr>
          <w:rFonts w:ascii="GHEA Grapalat" w:hAnsi="GHEA Grapalat"/>
          <w:b/>
          <w:sz w:val="22"/>
          <w:szCs w:val="22"/>
        </w:rPr>
        <w:t>О «</w:t>
      </w:r>
      <w:r w:rsidR="009C763B">
        <w:rPr>
          <w:rFonts w:ascii="GHEA Grapalat" w:hAnsi="GHEA Grapalat"/>
          <w:b/>
          <w:sz w:val="22"/>
          <w:szCs w:val="22"/>
        </w:rPr>
        <w:t>РЦТ</w:t>
      </w:r>
      <w:r w:rsidR="00386231" w:rsidRPr="00025337">
        <w:rPr>
          <w:rFonts w:ascii="GHEA Grapalat" w:hAnsi="GHEA Grapalat"/>
          <w:b/>
          <w:sz w:val="22"/>
          <w:szCs w:val="22"/>
        </w:rPr>
        <w:t>»</w:t>
      </w:r>
      <w:r w:rsidR="00386231" w:rsidRPr="00025337">
        <w:rPr>
          <w:rFonts w:ascii="GHEA Grapalat" w:hAnsi="GHEA Grapalat"/>
          <w:b/>
          <w:i/>
          <w:sz w:val="22"/>
          <w:szCs w:val="22"/>
        </w:rPr>
        <w:t xml:space="preserve"> </w:t>
      </w:r>
      <w:r w:rsidR="009C763B">
        <w:rPr>
          <w:rFonts w:ascii="GHEA Grapalat" w:hAnsi="GHEA Grapalat"/>
          <w:b/>
          <w:sz w:val="22"/>
          <w:szCs w:val="22"/>
        </w:rPr>
        <w:t>МВП</w:t>
      </w:r>
      <w:r w:rsidR="00386231" w:rsidRPr="00025337">
        <w:rPr>
          <w:rFonts w:ascii="GHEA Grapalat" w:hAnsi="GHEA Grapalat"/>
          <w:b/>
          <w:sz w:val="22"/>
          <w:szCs w:val="22"/>
        </w:rPr>
        <w:t xml:space="preserve">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15E61">
        <w:rPr>
          <w:rFonts w:ascii="GHEA Grapalat" w:hAnsi="GHEA Grapalat"/>
          <w:b/>
          <w:sz w:val="22"/>
          <w:szCs w:val="22"/>
        </w:rPr>
        <w:t>GHTsDzB-HHK-25/31</w:t>
      </w:r>
      <w:r w:rsidR="003D1910" w:rsidRPr="00844DED">
        <w:rPr>
          <w:rFonts w:ascii="GHEA Grapalat" w:hAnsi="GHEA Grapalat"/>
          <w:b/>
          <w:sz w:val="22"/>
          <w:szCs w:val="22"/>
        </w:rPr>
        <w:t>»</w:t>
      </w:r>
      <w:r w:rsidRPr="00B138F3">
        <w:rPr>
          <w:rFonts w:ascii="GHEA Grapalat" w:hAnsi="GHEA Grapalat"/>
          <w:sz w:val="22"/>
          <w:szCs w:val="22"/>
        </w:rPr>
        <w:t>.</w:t>
      </w:r>
    </w:p>
    <w:p w14:paraId="060AC2CC"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5DFB34B"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1EE445F"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C1E194"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4F7C84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0CB19A4"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AA39E4A"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FC6470"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w:t>
      </w:r>
      <w:r w:rsidRPr="00B138F3">
        <w:rPr>
          <w:rFonts w:ascii="GHEA Grapalat" w:hAnsi="GHEA Grapalat"/>
          <w:sz w:val="22"/>
          <w:szCs w:val="22"/>
        </w:rPr>
        <w:lastRenderedPageBreak/>
        <w:t>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AA5D13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657EB1E"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5E3CA52"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ED57F56"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F82CE06" w14:textId="77777777"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8269677"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B674EB7"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35438325" w14:textId="77777777"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A0AF2E9" w14:textId="77777777"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115D7FF" w14:textId="77777777"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E0C1527" w14:textId="77777777"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0941F89"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4D8A7E3F"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51A088F"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62C73ACD"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027B70C"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14:paraId="5EA60267" w14:textId="77777777"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21B7085B" w14:textId="77777777" w:rsidR="003D2FE2" w:rsidRPr="00B138F3" w:rsidRDefault="003D2FE2" w:rsidP="00386231">
      <w:pPr>
        <w:widowControl w:val="0"/>
        <w:contextualSpacing/>
        <w:jc w:val="right"/>
        <w:rPr>
          <w:rFonts w:ascii="GHEA Grapalat" w:hAnsi="GHEA Grapalat"/>
          <w:sz w:val="22"/>
          <w:szCs w:val="22"/>
        </w:rPr>
      </w:pPr>
    </w:p>
    <w:p w14:paraId="05C843DC" w14:textId="77777777"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14:paraId="6EDFF642" w14:textId="77777777"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14:paraId="20F729AE" w14:textId="77777777" w:rsidR="003D2FE2" w:rsidRPr="00B138F3" w:rsidRDefault="003D2FE2" w:rsidP="003D2FE2">
      <w:pPr>
        <w:widowControl w:val="0"/>
        <w:spacing w:after="160"/>
        <w:jc w:val="both"/>
        <w:rPr>
          <w:rFonts w:ascii="GHEA Grapalat" w:hAnsi="GHEA Grapalat"/>
          <w:sz w:val="22"/>
          <w:szCs w:val="22"/>
        </w:rPr>
      </w:pPr>
    </w:p>
    <w:p w14:paraId="4506BAAC" w14:textId="77777777" w:rsidR="003D2FE2" w:rsidRPr="00B138F3" w:rsidRDefault="003D2FE2" w:rsidP="003D2FE2">
      <w:pPr>
        <w:widowControl w:val="0"/>
        <w:spacing w:after="160"/>
        <w:jc w:val="both"/>
        <w:rPr>
          <w:rFonts w:ascii="GHEA Grapalat" w:hAnsi="GHEA Grapalat"/>
          <w:sz w:val="22"/>
          <w:szCs w:val="22"/>
        </w:rPr>
      </w:pPr>
    </w:p>
    <w:p w14:paraId="2E3436BF" w14:textId="77777777" w:rsidR="001005B0" w:rsidRPr="00B138F3" w:rsidRDefault="001005B0" w:rsidP="00B46D58">
      <w:pPr>
        <w:widowControl w:val="0"/>
        <w:spacing w:after="160"/>
        <w:ind w:left="567" w:right="565"/>
        <w:jc w:val="center"/>
        <w:rPr>
          <w:rFonts w:ascii="GHEA Grapalat" w:hAnsi="GHEA Grapalat"/>
          <w:b/>
          <w:sz w:val="22"/>
          <w:szCs w:val="22"/>
        </w:rPr>
      </w:pPr>
    </w:p>
    <w:p w14:paraId="24250432" w14:textId="77777777" w:rsidR="001005B0" w:rsidRPr="00B138F3" w:rsidRDefault="001005B0" w:rsidP="00B46D58">
      <w:pPr>
        <w:widowControl w:val="0"/>
        <w:spacing w:after="160"/>
        <w:ind w:left="567" w:right="565"/>
        <w:jc w:val="center"/>
        <w:rPr>
          <w:rFonts w:ascii="GHEA Grapalat" w:hAnsi="GHEA Grapalat"/>
          <w:b/>
          <w:sz w:val="22"/>
          <w:szCs w:val="22"/>
        </w:rPr>
      </w:pPr>
    </w:p>
    <w:p w14:paraId="3B1EBE97" w14:textId="77777777" w:rsidR="001005B0" w:rsidRPr="00B138F3" w:rsidRDefault="001005B0" w:rsidP="00B46D58">
      <w:pPr>
        <w:widowControl w:val="0"/>
        <w:spacing w:after="160"/>
        <w:ind w:left="567" w:right="565"/>
        <w:jc w:val="center"/>
        <w:rPr>
          <w:rFonts w:ascii="GHEA Grapalat" w:hAnsi="GHEA Grapalat"/>
          <w:b/>
          <w:sz w:val="22"/>
          <w:szCs w:val="22"/>
        </w:rPr>
      </w:pPr>
    </w:p>
    <w:p w14:paraId="25828B30" w14:textId="77777777" w:rsidR="001005B0" w:rsidRPr="00B138F3" w:rsidRDefault="001005B0" w:rsidP="00B46D58">
      <w:pPr>
        <w:widowControl w:val="0"/>
        <w:spacing w:after="160"/>
        <w:ind w:left="567" w:right="565"/>
        <w:jc w:val="center"/>
        <w:rPr>
          <w:rFonts w:ascii="GHEA Grapalat" w:hAnsi="GHEA Grapalat"/>
          <w:b/>
          <w:sz w:val="22"/>
          <w:szCs w:val="22"/>
        </w:rPr>
      </w:pPr>
    </w:p>
    <w:p w14:paraId="1C226C3C" w14:textId="77777777" w:rsidR="001005B0" w:rsidRPr="00B138F3" w:rsidRDefault="001005B0" w:rsidP="00B46D58">
      <w:pPr>
        <w:widowControl w:val="0"/>
        <w:spacing w:after="160"/>
        <w:ind w:left="567" w:right="565"/>
        <w:jc w:val="center"/>
        <w:rPr>
          <w:rFonts w:ascii="GHEA Grapalat" w:hAnsi="GHEA Grapalat"/>
          <w:b/>
        </w:rPr>
      </w:pPr>
    </w:p>
    <w:p w14:paraId="6F9EEB52" w14:textId="77777777" w:rsidR="001005B0" w:rsidRPr="00B138F3" w:rsidRDefault="001005B0" w:rsidP="00B46D58">
      <w:pPr>
        <w:widowControl w:val="0"/>
        <w:spacing w:after="160"/>
        <w:ind w:left="567" w:right="565"/>
        <w:jc w:val="center"/>
        <w:rPr>
          <w:rFonts w:ascii="GHEA Grapalat" w:hAnsi="GHEA Grapalat"/>
          <w:b/>
        </w:rPr>
      </w:pPr>
    </w:p>
    <w:p w14:paraId="3EB6AB77"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309868B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CC5AF"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AEE46B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54F40"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65D1BC6D"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1CCC2D"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5B93F688"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3698E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1724447A"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5B6D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3F8F31EC"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63C52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5390545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7B12E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242E11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01AC7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14:paraId="141D606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14913" w14:textId="2487E0C6" w:rsidR="00DC28F9" w:rsidRPr="009F73C2" w:rsidRDefault="00DC28F9" w:rsidP="00DC28F9">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9.</w:t>
            </w:r>
            <w:r w:rsidRPr="009F73C2">
              <w:rPr>
                <w:rFonts w:ascii="GHEA Grapalat" w:hAnsi="GHEA Grapalat"/>
                <w:sz w:val="22"/>
                <w:szCs w:val="22"/>
              </w:rPr>
              <w:tab/>
              <w:t>Наименование, или имя, фамилия бенефициара:</w:t>
            </w:r>
            <w:r w:rsidRPr="009F73C2">
              <w:rPr>
                <w:rFonts w:ascii="GHEA Grapalat" w:hAnsi="GHEA Grapalat"/>
                <w:b/>
                <w:sz w:val="22"/>
                <w:szCs w:val="22"/>
              </w:rPr>
              <w:t xml:space="preserve"> </w:t>
            </w:r>
            <w:r w:rsidR="002B4F5C" w:rsidRPr="009F73C2">
              <w:rPr>
                <w:rFonts w:ascii="GHEA Grapalat" w:hAnsi="GHEA Grapalat"/>
                <w:b/>
                <w:sz w:val="22"/>
                <w:szCs w:val="22"/>
              </w:rPr>
              <w:t>ГНКО «Республиканский центр телекоммуникации» МВП РА</w:t>
            </w:r>
          </w:p>
        </w:tc>
      </w:tr>
      <w:tr w:rsidR="00DC28F9" w:rsidRPr="00B138F3" w14:paraId="670931A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091F79" w14:textId="77777777" w:rsidR="00DC28F9" w:rsidRPr="009F73C2" w:rsidRDefault="00DC28F9" w:rsidP="00DC28F9">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10.</w:t>
            </w:r>
            <w:r w:rsidRPr="009F73C2">
              <w:rPr>
                <w:rFonts w:ascii="GHEA Grapalat" w:hAnsi="GHEA Grapalat"/>
                <w:sz w:val="22"/>
                <w:szCs w:val="22"/>
              </w:rPr>
              <w:tab/>
              <w:t>НЗОУ бенефициара (не заполняется)</w:t>
            </w:r>
          </w:p>
        </w:tc>
      </w:tr>
      <w:tr w:rsidR="00DC28F9" w:rsidRPr="00B138F3" w14:paraId="0385142F"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C3E069" w14:textId="25B33A4C" w:rsidR="00DC28F9" w:rsidRPr="009F73C2" w:rsidRDefault="00DC28F9" w:rsidP="00DC28F9">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11.</w:t>
            </w:r>
            <w:r w:rsidRPr="009F73C2">
              <w:rPr>
                <w:rFonts w:ascii="GHEA Grapalat" w:hAnsi="GHEA Grapalat"/>
                <w:sz w:val="22"/>
                <w:szCs w:val="22"/>
              </w:rPr>
              <w:tab/>
              <w:t>УНН бенефициара:</w:t>
            </w:r>
            <w:r w:rsidR="009F73C2" w:rsidRPr="009F73C2">
              <w:rPr>
                <w:rFonts w:ascii="GHEA Grapalat" w:hAnsi="GHEA Grapalat"/>
                <w:b/>
                <w:color w:val="000000" w:themeColor="text1"/>
                <w:sz w:val="22"/>
                <w:szCs w:val="22"/>
                <w:lang w:val="pt-BR"/>
              </w:rPr>
              <w:t>01508596</w:t>
            </w:r>
          </w:p>
        </w:tc>
      </w:tr>
      <w:tr w:rsidR="00DC28F9" w:rsidRPr="00B138F3" w14:paraId="4EB16DA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4021A" w14:textId="7BE8EB5B" w:rsidR="00DC28F9" w:rsidRPr="009F73C2" w:rsidRDefault="00DC28F9" w:rsidP="00C411DB">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C411DB">
              <w:rPr>
                <w:rFonts w:ascii="GHEA Grapalat" w:hAnsi="GHEA Grapalat"/>
                <w:b/>
                <w:sz w:val="22"/>
                <w:szCs w:val="22"/>
              </w:rPr>
              <w:t>Операционнное управление МФ РА</w:t>
            </w:r>
          </w:p>
        </w:tc>
      </w:tr>
      <w:tr w:rsidR="00DC28F9" w:rsidRPr="00B138F3" w14:paraId="4B8C8F23"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92B3E" w14:textId="5678EE90" w:rsidR="00DC28F9" w:rsidRPr="009F73C2" w:rsidRDefault="00DC28F9" w:rsidP="00DC28F9">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009F73C2" w:rsidRPr="009F73C2">
              <w:rPr>
                <w:rFonts w:ascii="GHEA Grapalat" w:hAnsi="GHEA Grapalat"/>
                <w:b/>
                <w:color w:val="000000" w:themeColor="text1"/>
                <w:sz w:val="22"/>
                <w:szCs w:val="22"/>
                <w:lang w:val="pt-BR"/>
              </w:rPr>
              <w:t>900018005224</w:t>
            </w:r>
          </w:p>
        </w:tc>
      </w:tr>
      <w:tr w:rsidR="00E752B6" w:rsidRPr="00B138F3" w14:paraId="69424C1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5C1298" w14:textId="77777777" w:rsidR="00E752B6" w:rsidRPr="009F73C2" w:rsidRDefault="00E752B6" w:rsidP="009216D6">
            <w:pPr>
              <w:widowControl w:val="0"/>
              <w:tabs>
                <w:tab w:val="left" w:pos="855"/>
              </w:tabs>
              <w:spacing w:after="160"/>
              <w:ind w:left="360"/>
              <w:rPr>
                <w:rFonts w:ascii="GHEA Grapalat" w:hAnsi="GHEA Grapalat"/>
                <w:sz w:val="22"/>
                <w:szCs w:val="22"/>
              </w:rPr>
            </w:pPr>
            <w:r w:rsidRPr="009F73C2">
              <w:rPr>
                <w:rFonts w:ascii="GHEA Grapalat" w:hAnsi="GHEA Grapalat"/>
                <w:sz w:val="22"/>
                <w:szCs w:val="22"/>
              </w:rPr>
              <w:t>14.</w:t>
            </w:r>
            <w:r w:rsidRPr="009F73C2">
              <w:rPr>
                <w:rFonts w:ascii="GHEA Grapalat" w:hAnsi="GHEA Grapalat"/>
                <w:sz w:val="22"/>
                <w:szCs w:val="22"/>
              </w:rPr>
              <w:tab/>
              <w:t>Сумма (цифрами и прописью):</w:t>
            </w:r>
          </w:p>
        </w:tc>
      </w:tr>
      <w:tr w:rsidR="00E752B6" w:rsidRPr="00B138F3" w14:paraId="370FD86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6E571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6B1F80A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EF44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FCF70E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9817A2"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2481C798"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242B199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2FA35C11"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2D0D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5EDED64A"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0FD158"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5FD80887"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25CFAD00"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B2CA3DB" w14:textId="77777777" w:rsidR="00E752B6" w:rsidRPr="00B138F3" w:rsidRDefault="00E752B6" w:rsidP="009216D6">
            <w:pPr>
              <w:widowControl w:val="0"/>
              <w:spacing w:after="160"/>
              <w:rPr>
                <w:rFonts w:ascii="GHEA Grapalat" w:hAnsi="GHEA Grapalat" w:cs="Sylfaen"/>
              </w:rPr>
            </w:pPr>
          </w:p>
          <w:p w14:paraId="6A96CDA4"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365BF88D" w14:textId="77777777" w:rsidR="00E752B6" w:rsidRPr="00B138F3" w:rsidRDefault="00E752B6" w:rsidP="009216D6">
            <w:pPr>
              <w:widowControl w:val="0"/>
              <w:spacing w:after="160"/>
              <w:rPr>
                <w:rFonts w:ascii="GHEA Grapalat" w:hAnsi="GHEA Grapalat" w:cs="Sylfaen"/>
              </w:rPr>
            </w:pPr>
          </w:p>
          <w:p w14:paraId="015B094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C7E8F6E" w14:textId="77777777" w:rsidR="00E752B6" w:rsidRPr="00B138F3" w:rsidRDefault="00E752B6" w:rsidP="009216D6">
            <w:pPr>
              <w:widowControl w:val="0"/>
              <w:spacing w:after="160"/>
              <w:rPr>
                <w:rFonts w:ascii="GHEA Grapalat" w:hAnsi="GHEA Grapalat" w:cs="Sylfaen"/>
              </w:rPr>
            </w:pPr>
          </w:p>
          <w:p w14:paraId="3E5124C3"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14:paraId="49FC1BDA"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7C5559B"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8720C3A" w14:textId="77777777" w:rsidR="00E752B6" w:rsidRPr="00B138F3" w:rsidRDefault="00E752B6" w:rsidP="009216D6">
            <w:pPr>
              <w:widowControl w:val="0"/>
              <w:spacing w:after="160"/>
              <w:rPr>
                <w:rFonts w:ascii="GHEA Grapalat" w:hAnsi="GHEA Grapalat" w:cs="Sylfaen"/>
              </w:rPr>
            </w:pPr>
          </w:p>
          <w:p w14:paraId="6A4BDCA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B5C7C08" w14:textId="77777777" w:rsidR="00E752B6" w:rsidRPr="00B138F3" w:rsidRDefault="00E752B6" w:rsidP="009216D6">
            <w:pPr>
              <w:widowControl w:val="0"/>
              <w:spacing w:after="160"/>
              <w:jc w:val="right"/>
              <w:rPr>
                <w:rFonts w:ascii="GHEA Grapalat" w:hAnsi="GHEA Grapalat" w:cs="Tahoma"/>
              </w:rPr>
            </w:pPr>
          </w:p>
          <w:p w14:paraId="260F33C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3042DA60" w14:textId="77777777" w:rsidR="00E752B6" w:rsidRPr="00B138F3" w:rsidRDefault="00E752B6" w:rsidP="009216D6">
            <w:pPr>
              <w:widowControl w:val="0"/>
              <w:spacing w:after="160"/>
              <w:rPr>
                <w:rFonts w:ascii="GHEA Grapalat" w:hAnsi="GHEA Grapalat" w:cs="Sylfaen"/>
              </w:rPr>
            </w:pPr>
          </w:p>
          <w:p w14:paraId="0FC0505F"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E752B6" w:rsidRPr="00B138F3" w14:paraId="58FA2FEA"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7DCC0FD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8887B0F" w14:textId="77777777" w:rsidR="00E752B6" w:rsidRPr="00B138F3" w:rsidRDefault="00E752B6" w:rsidP="009216D6">
            <w:pPr>
              <w:widowControl w:val="0"/>
              <w:spacing w:after="160"/>
              <w:rPr>
                <w:rFonts w:ascii="GHEA Grapalat" w:hAnsi="GHEA Grapalat"/>
              </w:rPr>
            </w:pPr>
          </w:p>
          <w:p w14:paraId="46E59ABB"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16DDF2F"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F17F374" w14:textId="77777777" w:rsidR="00E752B6" w:rsidRPr="00B138F3" w:rsidRDefault="00E752B6" w:rsidP="009216D6">
            <w:pPr>
              <w:widowControl w:val="0"/>
              <w:spacing w:after="160"/>
              <w:rPr>
                <w:rFonts w:ascii="GHEA Grapalat" w:hAnsi="GHEA Grapalat" w:cs="Tahoma"/>
              </w:rPr>
            </w:pPr>
          </w:p>
          <w:p w14:paraId="74E379D6"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5C5F8A2"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6E03C4A" w14:textId="77777777" w:rsidR="00E752B6" w:rsidRPr="00B138F3" w:rsidRDefault="00E752B6" w:rsidP="009216D6">
            <w:pPr>
              <w:widowControl w:val="0"/>
              <w:spacing w:after="160"/>
              <w:rPr>
                <w:rFonts w:ascii="GHEA Grapalat" w:hAnsi="GHEA Grapalat" w:cs="Tahoma"/>
              </w:rPr>
            </w:pPr>
          </w:p>
          <w:p w14:paraId="0375A9C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53FE9799"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90AA8CA" w14:textId="77777777" w:rsidR="00E752B6" w:rsidRPr="00B138F3" w:rsidRDefault="00E752B6" w:rsidP="009216D6">
            <w:pPr>
              <w:widowControl w:val="0"/>
              <w:spacing w:after="160"/>
              <w:rPr>
                <w:rFonts w:ascii="GHEA Grapalat" w:hAnsi="GHEA Grapalat" w:cs="Arial"/>
              </w:rPr>
            </w:pPr>
          </w:p>
        </w:tc>
      </w:tr>
      <w:tr w:rsidR="00E752B6" w:rsidRPr="00B138F3" w14:paraId="1B523E5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10CF861"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9A168F2" w14:textId="77777777" w:rsidR="00E752B6" w:rsidRPr="00B138F3" w:rsidRDefault="00E752B6" w:rsidP="009216D6">
            <w:pPr>
              <w:widowControl w:val="0"/>
              <w:spacing w:after="160"/>
              <w:rPr>
                <w:rFonts w:ascii="GHEA Grapalat" w:hAnsi="GHEA Grapalat" w:cs="Sylfaen"/>
              </w:rPr>
            </w:pPr>
          </w:p>
          <w:p w14:paraId="0043DF3D"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6D7DA09"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1D471EC" w14:textId="77777777" w:rsidR="00E752B6" w:rsidRPr="00B138F3" w:rsidRDefault="00E752B6" w:rsidP="009216D6">
            <w:pPr>
              <w:widowControl w:val="0"/>
              <w:spacing w:after="160"/>
              <w:rPr>
                <w:rFonts w:ascii="GHEA Grapalat" w:hAnsi="GHEA Grapalat"/>
              </w:rPr>
            </w:pPr>
          </w:p>
          <w:p w14:paraId="2E234D1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D2E12D4" w14:textId="77777777" w:rsidR="00E752B6" w:rsidRPr="00B138F3" w:rsidRDefault="00E752B6" w:rsidP="00E752B6">
      <w:pPr>
        <w:widowControl w:val="0"/>
        <w:spacing w:after="160"/>
        <w:jc w:val="center"/>
        <w:rPr>
          <w:rFonts w:ascii="GHEA Grapalat" w:hAnsi="GHEA Grapalat" w:cs="Sylfaen"/>
        </w:rPr>
      </w:pPr>
    </w:p>
    <w:p w14:paraId="2B952197" w14:textId="77777777" w:rsidR="00E752B6" w:rsidRPr="00E752B6" w:rsidRDefault="00E752B6" w:rsidP="00B46D58">
      <w:pPr>
        <w:widowControl w:val="0"/>
        <w:spacing w:after="160"/>
        <w:ind w:left="567" w:right="565"/>
        <w:jc w:val="center"/>
        <w:rPr>
          <w:rFonts w:ascii="GHEA Grapalat" w:hAnsi="GHEA Grapalat"/>
          <w:b/>
        </w:rPr>
      </w:pPr>
    </w:p>
    <w:p w14:paraId="133657C7" w14:textId="77777777" w:rsidR="001005B0" w:rsidRPr="00B138F3" w:rsidRDefault="001005B0" w:rsidP="00B46D58">
      <w:pPr>
        <w:widowControl w:val="0"/>
        <w:spacing w:after="160"/>
        <w:ind w:left="567" w:right="565"/>
        <w:jc w:val="center"/>
        <w:rPr>
          <w:rFonts w:ascii="GHEA Grapalat" w:hAnsi="GHEA Grapalat"/>
          <w:b/>
        </w:rPr>
      </w:pPr>
    </w:p>
    <w:p w14:paraId="26D2306E" w14:textId="77777777" w:rsidR="001005B0" w:rsidRPr="00B138F3" w:rsidRDefault="001005B0" w:rsidP="00B46D58">
      <w:pPr>
        <w:widowControl w:val="0"/>
        <w:spacing w:after="160"/>
        <w:ind w:left="567" w:right="565"/>
        <w:jc w:val="center"/>
        <w:rPr>
          <w:rFonts w:ascii="GHEA Grapalat" w:hAnsi="GHEA Grapalat"/>
          <w:b/>
        </w:rPr>
      </w:pPr>
    </w:p>
    <w:p w14:paraId="6898BC35" w14:textId="77777777" w:rsidR="001005B0" w:rsidRPr="00B138F3" w:rsidRDefault="001005B0" w:rsidP="00B46D58">
      <w:pPr>
        <w:widowControl w:val="0"/>
        <w:spacing w:after="160"/>
        <w:ind w:left="567" w:right="565"/>
        <w:jc w:val="center"/>
        <w:rPr>
          <w:rFonts w:ascii="GHEA Grapalat" w:hAnsi="GHEA Grapalat"/>
          <w:b/>
        </w:rPr>
      </w:pPr>
    </w:p>
    <w:p w14:paraId="46792BB3" w14:textId="77777777" w:rsidR="00C3421C" w:rsidRPr="00B138F3" w:rsidRDefault="00C3421C" w:rsidP="00C3421C">
      <w:pPr>
        <w:widowControl w:val="0"/>
        <w:spacing w:after="160"/>
        <w:jc w:val="center"/>
        <w:rPr>
          <w:rFonts w:ascii="GHEA Grapalat" w:hAnsi="GHEA Grapalat" w:cs="Sylfaen"/>
        </w:rPr>
      </w:pPr>
    </w:p>
    <w:p w14:paraId="318E41D4"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98026A7"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045796D5"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81CF1B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22B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895D57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72C341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5D63C3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D164E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A19822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FA2285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AF38C1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C5153E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70D665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F779CD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7139C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C2EB7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BCF785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1495C9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672717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7E005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C8262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B6C049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9F953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0146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FB4DA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57C10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437B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FF6EA0C"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E7DC7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5088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9782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58DE4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9370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405390"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0D2850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46C6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3F8501"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CDE41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6B2CB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87D3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C68E7D8"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F9338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DD7B6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D496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A9EBC8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77BB2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4051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27555E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A6D3C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BA0C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B88F0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C821E1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5380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16F53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EE19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4658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0B3C2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B3788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357EB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C97E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AF756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DCAE3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1A3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7CA05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31EE5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34202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F5FC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DE8D7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88FA4A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AD8AA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AC90D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43D6B1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AB110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72948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4B96E1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8C0464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53CA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03CB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4AB4C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F3A5C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449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1F477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AA17B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1C01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D7CD82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7C43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CB4C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9FBD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D3EA9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EB9B9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BD2E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A9D58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67140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A25FF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646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61CA9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48E2A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F67FA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8C3D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3446B5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943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A25BA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466241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83DBE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97FA5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F6AE7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AC3A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D6EB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A1E39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9D4C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7EB78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5478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48FB1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C2B4AA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4C7F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2BFD8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4ECF0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63D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4070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3610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88DB2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C38F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825A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DD434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0DEE8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2927B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046C8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035B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ECC2F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A46F6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D49C8"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EB426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73C6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8AF9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C95E5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D8F830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A37E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3D0E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D5A5B7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8D7B2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973B78"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6D13A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FB9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2BA176"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DDDEF00"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626C9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91154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862DC9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EA4B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86149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73F0F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21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8AD6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45A3F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52FDD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5893B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B6605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69B5D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15BD4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ED30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71ED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5B194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6889B24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5343A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C780B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CA289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87D8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7E5F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88DBF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0FC1106"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125CE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2795E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EA4035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732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7F3F1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48C788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7DF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F3AAE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95576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0EBC3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216D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E7112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2E2488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06171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AB003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D76B5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E2E4A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F6C41F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059C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1415C1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76EA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CB1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3F276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1D83B6B"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92E31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BDF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93B35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F8939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292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76602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534295"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9D8A5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D36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D8A8E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7918D3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E2900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BC46B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4F1C328"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08E17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F91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861D9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CDC16B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FDC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96E2D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8904E7"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2C585A5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3A4D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5C965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5A3A7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281600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4E28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97BC599"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50599C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8FB5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83476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FBF7A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D27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DFEC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85CEC1" w14:textId="77777777" w:rsidR="00C3421C" w:rsidRPr="00B138F3" w:rsidRDefault="00C3421C" w:rsidP="000745BE">
            <w:pPr>
              <w:widowControl w:val="0"/>
              <w:spacing w:after="120"/>
              <w:jc w:val="center"/>
              <w:rPr>
                <w:rFonts w:ascii="GHEA Grapalat" w:hAnsi="GHEA Grapalat"/>
                <w:sz w:val="18"/>
                <w:szCs w:val="18"/>
              </w:rPr>
            </w:pPr>
          </w:p>
        </w:tc>
      </w:tr>
    </w:tbl>
    <w:p w14:paraId="18C39130" w14:textId="77777777" w:rsidR="00A86664" w:rsidRDefault="00A86664">
      <w:pPr>
        <w:rPr>
          <w:rFonts w:ascii="GHEA Grapalat" w:hAnsi="GHEA Grapalat"/>
          <w:i/>
        </w:rPr>
      </w:pPr>
      <w:r>
        <w:rPr>
          <w:rFonts w:ascii="GHEA Grapalat" w:hAnsi="GHEA Grapalat"/>
          <w:i/>
        </w:rPr>
        <w:br w:type="page"/>
      </w:r>
    </w:p>
    <w:p w14:paraId="21A58D58" w14:textId="77777777"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14:paraId="672C3791" w14:textId="7310E52E"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215E61">
        <w:rPr>
          <w:rFonts w:ascii="GHEA Grapalat" w:hAnsi="GHEA Grapalat"/>
          <w:b/>
          <w:sz w:val="22"/>
          <w:szCs w:val="22"/>
        </w:rPr>
        <w:t>GHTsDzB-HHK-25/31</w:t>
      </w:r>
      <w:r w:rsidR="003D1910" w:rsidRPr="00844DED">
        <w:rPr>
          <w:rFonts w:ascii="GHEA Grapalat" w:hAnsi="GHEA Grapalat"/>
          <w:b/>
          <w:sz w:val="22"/>
          <w:szCs w:val="22"/>
        </w:rPr>
        <w:t>»</w:t>
      </w:r>
    </w:p>
    <w:p w14:paraId="265CA446" w14:textId="77777777" w:rsidR="00AF4211" w:rsidRPr="00B138F3" w:rsidRDefault="00AF4211" w:rsidP="000A214C">
      <w:pPr>
        <w:widowControl w:val="0"/>
        <w:spacing w:after="160"/>
        <w:jc w:val="center"/>
        <w:rPr>
          <w:rFonts w:ascii="GHEA Grapalat" w:hAnsi="GHEA Grapalat"/>
          <w:b/>
        </w:rPr>
      </w:pPr>
    </w:p>
    <w:p w14:paraId="4B16C8CD"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4422433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0D0274B" w14:textId="77777777" w:rsidTr="000745BE">
        <w:tc>
          <w:tcPr>
            <w:tcW w:w="4786" w:type="dxa"/>
          </w:tcPr>
          <w:p w14:paraId="7179F158"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6E2C9EAC"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14:paraId="0C803700" w14:textId="77777777" w:rsidR="000A214C" w:rsidRPr="00B138F3" w:rsidRDefault="000A214C" w:rsidP="000A214C">
      <w:pPr>
        <w:widowControl w:val="0"/>
        <w:spacing w:after="160"/>
        <w:rPr>
          <w:rFonts w:ascii="GHEA Grapalat" w:hAnsi="GHEA Grapalat" w:cs="GHEA Grapalat"/>
          <w:b/>
        </w:rPr>
      </w:pPr>
    </w:p>
    <w:p w14:paraId="2DCAAACE"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3077654" w14:textId="77777777"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60535805" w14:textId="77777777"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14:paraId="78649A0B"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6769D38" w14:textId="77777777"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F7A45AF"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14:paraId="20D02A56" w14:textId="106E7101"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141D5" w:rsidRPr="00025337">
        <w:rPr>
          <w:rFonts w:ascii="GHEA Grapalat" w:hAnsi="GHEA Grapalat"/>
          <w:b/>
          <w:sz w:val="22"/>
          <w:szCs w:val="22"/>
        </w:rPr>
        <w:t>ГН</w:t>
      </w:r>
      <w:r w:rsidR="00A97D3F">
        <w:rPr>
          <w:rFonts w:ascii="GHEA Grapalat" w:hAnsi="GHEA Grapalat"/>
          <w:b/>
          <w:sz w:val="22"/>
          <w:szCs w:val="22"/>
        </w:rPr>
        <w:t>К</w:t>
      </w:r>
      <w:r w:rsidR="003141D5" w:rsidRPr="00025337">
        <w:rPr>
          <w:rFonts w:ascii="GHEA Grapalat" w:hAnsi="GHEA Grapalat"/>
          <w:b/>
          <w:sz w:val="22"/>
          <w:szCs w:val="22"/>
        </w:rPr>
        <w:t>О «</w:t>
      </w:r>
      <w:r w:rsidR="00A97D3F">
        <w:rPr>
          <w:rFonts w:ascii="GHEA Grapalat" w:hAnsi="GHEA Grapalat"/>
          <w:b/>
          <w:sz w:val="22"/>
          <w:szCs w:val="22"/>
        </w:rPr>
        <w:t>РЦТ</w:t>
      </w:r>
      <w:r w:rsidR="003141D5" w:rsidRPr="00025337">
        <w:rPr>
          <w:rFonts w:ascii="GHEA Grapalat" w:hAnsi="GHEA Grapalat"/>
          <w:b/>
          <w:sz w:val="22"/>
          <w:szCs w:val="22"/>
        </w:rPr>
        <w:t>»</w:t>
      </w:r>
      <w:r w:rsidR="003141D5" w:rsidRPr="00025337">
        <w:rPr>
          <w:rFonts w:ascii="GHEA Grapalat" w:hAnsi="GHEA Grapalat"/>
          <w:b/>
          <w:i/>
          <w:sz w:val="22"/>
          <w:szCs w:val="22"/>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215E61">
        <w:rPr>
          <w:rFonts w:ascii="GHEA Grapalat" w:hAnsi="GHEA Grapalat"/>
          <w:b/>
          <w:sz w:val="22"/>
          <w:szCs w:val="22"/>
        </w:rPr>
        <w:t>GHTsDzB-HHK-25/31</w:t>
      </w:r>
      <w:r w:rsidR="00043314" w:rsidRPr="00844DED">
        <w:rPr>
          <w:rFonts w:ascii="GHEA Grapalat" w:hAnsi="GHEA Grapalat"/>
          <w:b/>
          <w:sz w:val="22"/>
          <w:szCs w:val="22"/>
        </w:rPr>
        <w:t>»</w:t>
      </w:r>
      <w:r w:rsidRPr="00B138F3">
        <w:rPr>
          <w:rFonts w:ascii="GHEA Grapalat" w:hAnsi="GHEA Grapalat"/>
        </w:rPr>
        <w:t>.</w:t>
      </w:r>
    </w:p>
    <w:p w14:paraId="6CF4DDF6" w14:textId="77777777"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8F41377"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69B81B1"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6CB2563"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A6628C0"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C3602CC"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F163D07"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330051E"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w:t>
      </w:r>
      <w:r w:rsidRPr="00B138F3">
        <w:rPr>
          <w:rFonts w:ascii="GHEA Grapalat" w:hAnsi="GHEA Grapalat"/>
        </w:rPr>
        <w:lastRenderedPageBreak/>
        <w:t>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44125FD"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25B4FCC"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4112CBC"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1EE0A28"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4085C8D" w14:textId="77777777"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14:paraId="6FD353A8" w14:textId="77777777"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193D3AFC"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D0C9F33" w14:textId="77777777"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8445692" w14:textId="77777777"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0BA003A" w14:textId="77777777"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AA754BC" w14:textId="77777777"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14:paraId="006A9BD3"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14E89F7C"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14:paraId="3B3B0382"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62025EB0"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14:paraId="0FF780F9"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251B8DAD"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D16E8AF"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62E95C50"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D8741A1"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38ED8BCA" w14:textId="77777777"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C18971B" w14:textId="77777777"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14:paraId="2669AEAB" w14:textId="77777777"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3F5E9104" w14:textId="77777777"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29EE1774" w14:textId="77777777"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4A2377A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067E2E"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377936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B27D23"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0DB78D59"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E177B"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4C4D6F73"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643A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4FD2B3DF"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9613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243EB29D"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B63C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68ADF78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57002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5B5EA4F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FE506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97D3F" w:rsidRPr="00B138F3" w14:paraId="711106A0"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C01E1" w14:textId="1BD66539"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9.</w:t>
            </w:r>
            <w:r w:rsidRPr="009F73C2">
              <w:rPr>
                <w:rFonts w:ascii="GHEA Grapalat" w:hAnsi="GHEA Grapalat"/>
                <w:sz w:val="22"/>
                <w:szCs w:val="22"/>
              </w:rPr>
              <w:tab/>
              <w:t>Наименование, или имя, фамилия бенефициара:</w:t>
            </w:r>
            <w:r w:rsidRPr="009F73C2">
              <w:rPr>
                <w:rFonts w:ascii="GHEA Grapalat" w:hAnsi="GHEA Grapalat"/>
                <w:b/>
                <w:sz w:val="22"/>
                <w:szCs w:val="22"/>
              </w:rPr>
              <w:t xml:space="preserve"> ГНКО «Республиканский центр телекоммуникации» МВП РА</w:t>
            </w:r>
          </w:p>
        </w:tc>
      </w:tr>
      <w:tr w:rsidR="00A97D3F" w:rsidRPr="00B138F3" w14:paraId="46F9EA0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82BED" w14:textId="1A77F222"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10.</w:t>
            </w:r>
            <w:r w:rsidRPr="009F73C2">
              <w:rPr>
                <w:rFonts w:ascii="GHEA Grapalat" w:hAnsi="GHEA Grapalat"/>
                <w:sz w:val="22"/>
                <w:szCs w:val="22"/>
              </w:rPr>
              <w:tab/>
              <w:t>НЗОУ бенефициара (не заполняется)</w:t>
            </w:r>
          </w:p>
        </w:tc>
      </w:tr>
      <w:tr w:rsidR="00A97D3F" w:rsidRPr="00B138F3" w14:paraId="799918DC"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94F572" w14:textId="7AD85DF3"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sidRPr="009F73C2">
              <w:rPr>
                <w:rFonts w:ascii="GHEA Grapalat" w:hAnsi="GHEA Grapalat"/>
                <w:b/>
                <w:color w:val="000000" w:themeColor="text1"/>
                <w:sz w:val="22"/>
                <w:szCs w:val="22"/>
                <w:lang w:val="pt-BR"/>
              </w:rPr>
              <w:t>01508596</w:t>
            </w:r>
          </w:p>
        </w:tc>
      </w:tr>
      <w:tr w:rsidR="00A97D3F" w:rsidRPr="00B138F3" w14:paraId="36DF3D98"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BB945" w14:textId="686998BB"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sidR="0089757B">
              <w:rPr>
                <w:rFonts w:ascii="GHEA Grapalat" w:hAnsi="GHEA Grapalat"/>
                <w:b/>
                <w:sz w:val="22"/>
                <w:szCs w:val="22"/>
              </w:rPr>
              <w:t xml:space="preserve"> Операционнное управление МФ РА</w:t>
            </w:r>
          </w:p>
        </w:tc>
      </w:tr>
      <w:tr w:rsidR="00A97D3F" w:rsidRPr="00B138F3" w14:paraId="29955A52"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ACC88" w14:textId="6871FCA6" w:rsidR="00A97D3F" w:rsidRPr="00E063D7" w:rsidRDefault="00A97D3F" w:rsidP="00A97D3F">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(сч.№)</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E752B6" w:rsidRPr="00B138F3" w14:paraId="39C785D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6B84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87D604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67002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505983B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E2B57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7361587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1F789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50EEC268"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788CE9B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3F29E1D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5012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791635F"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C93F62"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1DB3ABB9"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F9E2C60"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21911E8" w14:textId="77777777" w:rsidR="00E752B6" w:rsidRPr="00B138F3" w:rsidRDefault="00E752B6" w:rsidP="009216D6">
            <w:pPr>
              <w:widowControl w:val="0"/>
              <w:spacing w:after="160"/>
              <w:rPr>
                <w:rFonts w:ascii="GHEA Grapalat" w:hAnsi="GHEA Grapalat" w:cs="Sylfaen"/>
              </w:rPr>
            </w:pPr>
          </w:p>
          <w:p w14:paraId="66D09924"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6B8FEC31" w14:textId="77777777" w:rsidR="00E752B6" w:rsidRPr="00B138F3" w:rsidRDefault="00E752B6" w:rsidP="009216D6">
            <w:pPr>
              <w:widowControl w:val="0"/>
              <w:spacing w:after="160"/>
              <w:rPr>
                <w:rFonts w:ascii="GHEA Grapalat" w:hAnsi="GHEA Grapalat" w:cs="Sylfaen"/>
              </w:rPr>
            </w:pPr>
          </w:p>
          <w:p w14:paraId="0B65062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3DA9741C" w14:textId="77777777" w:rsidR="00E752B6" w:rsidRPr="00B138F3" w:rsidRDefault="00E752B6" w:rsidP="009216D6">
            <w:pPr>
              <w:widowControl w:val="0"/>
              <w:spacing w:after="160"/>
              <w:rPr>
                <w:rFonts w:ascii="GHEA Grapalat" w:hAnsi="GHEA Grapalat" w:cs="Sylfaen"/>
              </w:rPr>
            </w:pPr>
          </w:p>
          <w:p w14:paraId="28D838A1"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A0145E5"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DE307A7"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9A98AFA" w14:textId="77777777" w:rsidR="00E752B6" w:rsidRPr="00B138F3" w:rsidRDefault="00E752B6" w:rsidP="009216D6">
            <w:pPr>
              <w:widowControl w:val="0"/>
              <w:spacing w:after="160"/>
              <w:rPr>
                <w:rFonts w:ascii="GHEA Grapalat" w:hAnsi="GHEA Grapalat" w:cs="Sylfaen"/>
              </w:rPr>
            </w:pPr>
          </w:p>
          <w:p w14:paraId="384575A8"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BBF89E4" w14:textId="77777777" w:rsidR="00E752B6" w:rsidRPr="00B138F3" w:rsidRDefault="00E752B6" w:rsidP="009216D6">
            <w:pPr>
              <w:widowControl w:val="0"/>
              <w:spacing w:after="160"/>
              <w:jc w:val="right"/>
              <w:rPr>
                <w:rFonts w:ascii="GHEA Grapalat" w:hAnsi="GHEA Grapalat" w:cs="Tahoma"/>
              </w:rPr>
            </w:pPr>
          </w:p>
          <w:p w14:paraId="5E19E431"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2540904" w14:textId="77777777" w:rsidR="00E752B6" w:rsidRPr="00B138F3" w:rsidRDefault="00E752B6" w:rsidP="009216D6">
            <w:pPr>
              <w:widowControl w:val="0"/>
              <w:spacing w:after="160"/>
              <w:rPr>
                <w:rFonts w:ascii="GHEA Grapalat" w:hAnsi="GHEA Grapalat" w:cs="Sylfaen"/>
              </w:rPr>
            </w:pPr>
          </w:p>
          <w:p w14:paraId="0CEA906F"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1A60CCDB"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0CF90EE"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5F7C132" w14:textId="77777777" w:rsidR="00E752B6" w:rsidRPr="00B138F3" w:rsidRDefault="00E752B6" w:rsidP="009216D6">
            <w:pPr>
              <w:widowControl w:val="0"/>
              <w:spacing w:after="160"/>
              <w:rPr>
                <w:rFonts w:ascii="GHEA Grapalat" w:hAnsi="GHEA Grapalat"/>
              </w:rPr>
            </w:pPr>
          </w:p>
          <w:p w14:paraId="0CBB60A0"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0B769C37"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053A566" w14:textId="77777777" w:rsidR="00E752B6" w:rsidRPr="00B138F3" w:rsidRDefault="00E752B6" w:rsidP="009216D6">
            <w:pPr>
              <w:widowControl w:val="0"/>
              <w:spacing w:after="160"/>
              <w:rPr>
                <w:rFonts w:ascii="GHEA Grapalat" w:hAnsi="GHEA Grapalat" w:cs="Tahoma"/>
              </w:rPr>
            </w:pPr>
          </w:p>
          <w:p w14:paraId="03FD1579"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F2D672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BDAEC61" w14:textId="77777777" w:rsidR="00E752B6" w:rsidRPr="00B138F3" w:rsidRDefault="00E752B6" w:rsidP="009216D6">
            <w:pPr>
              <w:widowControl w:val="0"/>
              <w:spacing w:after="160"/>
              <w:rPr>
                <w:rFonts w:ascii="GHEA Grapalat" w:hAnsi="GHEA Grapalat" w:cs="Tahoma"/>
              </w:rPr>
            </w:pPr>
          </w:p>
          <w:p w14:paraId="08AB1B56"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7445A68"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44D090C" w14:textId="77777777" w:rsidR="00E752B6" w:rsidRPr="00B138F3" w:rsidRDefault="00E752B6" w:rsidP="009216D6">
            <w:pPr>
              <w:widowControl w:val="0"/>
              <w:spacing w:after="160"/>
              <w:rPr>
                <w:rFonts w:ascii="GHEA Grapalat" w:hAnsi="GHEA Grapalat" w:cs="Arial"/>
              </w:rPr>
            </w:pPr>
          </w:p>
        </w:tc>
      </w:tr>
      <w:tr w:rsidR="00E752B6" w:rsidRPr="00B138F3" w14:paraId="712E839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E9FA994"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E395933" w14:textId="77777777" w:rsidR="00E752B6" w:rsidRPr="00B138F3" w:rsidRDefault="00E752B6" w:rsidP="009216D6">
            <w:pPr>
              <w:widowControl w:val="0"/>
              <w:spacing w:after="160"/>
              <w:rPr>
                <w:rFonts w:ascii="GHEA Grapalat" w:hAnsi="GHEA Grapalat" w:cs="Sylfaen"/>
              </w:rPr>
            </w:pPr>
          </w:p>
          <w:p w14:paraId="191FC97B"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3811FE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BB14E1D" w14:textId="77777777" w:rsidR="00E752B6" w:rsidRPr="00B138F3" w:rsidRDefault="00E752B6" w:rsidP="009216D6">
            <w:pPr>
              <w:widowControl w:val="0"/>
              <w:spacing w:after="160"/>
              <w:rPr>
                <w:rFonts w:ascii="GHEA Grapalat" w:hAnsi="GHEA Grapalat"/>
              </w:rPr>
            </w:pPr>
          </w:p>
          <w:p w14:paraId="1C0E71C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07B9545" w14:textId="77777777" w:rsidR="00E752B6" w:rsidRPr="00B138F3" w:rsidRDefault="00E752B6" w:rsidP="00E752B6">
      <w:pPr>
        <w:widowControl w:val="0"/>
        <w:spacing w:after="160"/>
        <w:jc w:val="center"/>
        <w:rPr>
          <w:rFonts w:ascii="GHEA Grapalat" w:hAnsi="GHEA Grapalat" w:cs="Sylfaen"/>
        </w:rPr>
      </w:pPr>
    </w:p>
    <w:p w14:paraId="401A4851" w14:textId="77777777" w:rsidR="00E752B6" w:rsidRPr="00E752B6" w:rsidRDefault="00E752B6" w:rsidP="00BE2572">
      <w:pPr>
        <w:rPr>
          <w:rFonts w:ascii="GHEA Grapalat" w:hAnsi="GHEA Grapalat" w:cs="Sylfaen"/>
        </w:rPr>
      </w:pPr>
    </w:p>
    <w:p w14:paraId="4B551382" w14:textId="77777777" w:rsidR="00E752B6" w:rsidRDefault="00E752B6" w:rsidP="00BE2572">
      <w:pPr>
        <w:rPr>
          <w:rFonts w:ascii="GHEA Grapalat" w:hAnsi="GHEA Grapalat" w:cs="Sylfaen"/>
          <w:lang w:val="hy-AM"/>
        </w:rPr>
      </w:pPr>
    </w:p>
    <w:p w14:paraId="19DA3207" w14:textId="77777777" w:rsidR="00E752B6" w:rsidRDefault="00E752B6" w:rsidP="00BE2572">
      <w:pPr>
        <w:rPr>
          <w:rFonts w:ascii="GHEA Grapalat" w:hAnsi="GHEA Grapalat" w:cs="Sylfaen"/>
          <w:lang w:val="hy-AM"/>
        </w:rPr>
      </w:pPr>
    </w:p>
    <w:p w14:paraId="62BDFB2D" w14:textId="77777777" w:rsidR="00E752B6" w:rsidRDefault="00E752B6" w:rsidP="00BE2572">
      <w:pPr>
        <w:rPr>
          <w:rFonts w:ascii="GHEA Grapalat" w:hAnsi="GHEA Grapalat" w:cs="Sylfaen"/>
          <w:lang w:val="hy-AM"/>
        </w:rPr>
      </w:pPr>
    </w:p>
    <w:p w14:paraId="2D59D5E0" w14:textId="77777777" w:rsidR="00E752B6" w:rsidRDefault="00E752B6" w:rsidP="00BE2572">
      <w:pPr>
        <w:rPr>
          <w:rFonts w:ascii="GHEA Grapalat" w:hAnsi="GHEA Grapalat" w:cs="Sylfaen"/>
          <w:lang w:val="hy-AM"/>
        </w:rPr>
      </w:pPr>
    </w:p>
    <w:p w14:paraId="6A6EB4C2" w14:textId="77777777" w:rsidR="00E752B6" w:rsidRDefault="00E752B6" w:rsidP="00BE2572">
      <w:pPr>
        <w:rPr>
          <w:rFonts w:ascii="GHEA Grapalat" w:hAnsi="GHEA Grapalat" w:cs="Sylfaen"/>
          <w:lang w:val="hy-AM"/>
        </w:rPr>
      </w:pPr>
    </w:p>
    <w:p w14:paraId="34197422" w14:textId="77777777" w:rsidR="00E752B6" w:rsidRDefault="00E752B6" w:rsidP="00BE2572">
      <w:pPr>
        <w:rPr>
          <w:rFonts w:ascii="GHEA Grapalat" w:hAnsi="GHEA Grapalat" w:cs="Sylfaen"/>
          <w:lang w:val="hy-AM"/>
        </w:rPr>
      </w:pPr>
    </w:p>
    <w:p w14:paraId="4F890747" w14:textId="77777777" w:rsidR="00E752B6" w:rsidRDefault="00E752B6" w:rsidP="00BE2572">
      <w:pPr>
        <w:rPr>
          <w:rFonts w:ascii="GHEA Grapalat" w:hAnsi="GHEA Grapalat" w:cs="Sylfaen"/>
          <w:lang w:val="hy-AM"/>
        </w:rPr>
      </w:pPr>
    </w:p>
    <w:p w14:paraId="56E92135" w14:textId="77777777" w:rsidR="00E752B6" w:rsidRDefault="00E752B6" w:rsidP="00BE2572">
      <w:pPr>
        <w:rPr>
          <w:rFonts w:ascii="GHEA Grapalat" w:hAnsi="GHEA Grapalat" w:cs="Sylfaen"/>
          <w:lang w:val="hy-AM"/>
        </w:rPr>
      </w:pPr>
    </w:p>
    <w:p w14:paraId="48ABD61B" w14:textId="77777777" w:rsidR="00E752B6" w:rsidRDefault="00E752B6" w:rsidP="00BE2572">
      <w:pPr>
        <w:rPr>
          <w:rFonts w:ascii="GHEA Grapalat" w:hAnsi="GHEA Grapalat" w:cs="Sylfaen"/>
          <w:lang w:val="hy-AM"/>
        </w:rPr>
      </w:pPr>
    </w:p>
    <w:p w14:paraId="03419A36" w14:textId="77777777" w:rsidR="00E752B6" w:rsidRDefault="00E752B6" w:rsidP="00BE2572">
      <w:pPr>
        <w:rPr>
          <w:rFonts w:ascii="GHEA Grapalat" w:hAnsi="GHEA Grapalat" w:cs="Sylfaen"/>
          <w:lang w:val="hy-AM"/>
        </w:rPr>
      </w:pPr>
    </w:p>
    <w:p w14:paraId="06C5B947"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A6179FC"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3891BB4A"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2253206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CACF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4748AB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5FA8C8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7ED44F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47CC87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222A724"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672CED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D76FCB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CA62D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73F4BF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A038A29"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0F9E3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35425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A3E59A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501F393"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6E9FFB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6FD00D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D824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304F71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088F8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B95A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C5027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C43032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1763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3483C5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5407DA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2116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E5CE1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1AC32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DD2B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CD7C988"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D5B28C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8CB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D209A2"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2C885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1113FE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1B35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CEC656D"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3FBD0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7C95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8AC3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28DB2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44343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CD94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2C7D2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6E0F2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D5FD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6E80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BD339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8813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6668BF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7135E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554D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359F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045AB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16814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5D30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48DF76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5923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AB34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FADD6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C0D94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406CAF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ADB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0658C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2D4B2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D2DC8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6248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D8F0D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BA477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50D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E0FEB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CD99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7782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E255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6057D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9C6A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79AD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F5B9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2D153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4C6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BB54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A957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95598C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C2A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1E816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B1DC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77E4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3800F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E4A9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6F89B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D27F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D6C8B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8426EA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9ADF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B7EB52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9C0A3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6B5FD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447DC9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3E797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B49D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18818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92DB6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41509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4497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87FCE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A1ABA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4B4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750F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DEF88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D2BFE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BDED4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64576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1D234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3E4B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F349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85C04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4247B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DE6A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EB47C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6D11DF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ADB0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48BA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9779C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AF4F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E89D9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96576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7CBD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0787D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D6FDC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C316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33101A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A1A42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DF3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E5A0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518B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84ED24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54993"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C487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586D1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130355"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2473D43C"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AA1BB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99446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04CE1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E6E5D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F0CF5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F32FB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3785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8C2D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2BB1C9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F4475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23376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505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A1E26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1C515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DFFB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C909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A79B3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9F7CB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D836A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599C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7E440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A911A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A43B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69B170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6CE9EDC"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FB156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15B10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F2C8A2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9FA8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015A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3F05F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8EB2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868E2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0968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40DB54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C8EF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EC6B9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8C787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9B44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4A9C9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09F4E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A88E5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A6576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DCE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31614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25D4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617C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01D89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7DE68C0"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93E50A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D03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40C43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59141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9240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C2BB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A9E62BA"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752BE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859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38241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7124D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685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E97D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C8221AC"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885E1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272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1F81C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610E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82C8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5AC4F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42D8D8"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62F3C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D035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0E659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010F47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57EE9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0C501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E89880"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4BFC2D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2EA2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109C9D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F922A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F17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B6D26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B2F8B5" w14:textId="77777777" w:rsidR="00BE2572" w:rsidRPr="00B138F3" w:rsidRDefault="00BE2572" w:rsidP="000745BE">
            <w:pPr>
              <w:widowControl w:val="0"/>
              <w:spacing w:after="120"/>
              <w:jc w:val="center"/>
              <w:rPr>
                <w:rFonts w:ascii="GHEA Grapalat" w:hAnsi="GHEA Grapalat"/>
                <w:sz w:val="18"/>
                <w:szCs w:val="18"/>
              </w:rPr>
            </w:pPr>
          </w:p>
        </w:tc>
      </w:tr>
    </w:tbl>
    <w:p w14:paraId="246BF5A7" w14:textId="77777777" w:rsidR="009C4E45" w:rsidRDefault="009C4E45" w:rsidP="003F4FD0">
      <w:pPr>
        <w:pStyle w:val="norm"/>
        <w:widowControl w:val="0"/>
        <w:spacing w:line="240" w:lineRule="auto"/>
        <w:ind w:firstLine="284"/>
        <w:contextualSpacing/>
        <w:jc w:val="right"/>
        <w:rPr>
          <w:rFonts w:ascii="GHEA Grapalat" w:hAnsi="GHEA Grapalat"/>
          <w:b/>
          <w:sz w:val="24"/>
          <w:szCs w:val="24"/>
        </w:rPr>
      </w:pPr>
    </w:p>
    <w:p w14:paraId="5CBBDE6F" w14:textId="77777777" w:rsidR="00D06717" w:rsidRDefault="00D06717">
      <w:pPr>
        <w:rPr>
          <w:rFonts w:ascii="GHEA Grapalat" w:hAnsi="GHEA Grapalat"/>
          <w:b/>
        </w:rPr>
      </w:pPr>
      <w:r>
        <w:rPr>
          <w:rFonts w:ascii="GHEA Grapalat" w:hAnsi="GHEA Grapalat"/>
          <w:b/>
        </w:rPr>
        <w:br w:type="page"/>
      </w:r>
    </w:p>
    <w:p w14:paraId="2E512F34" w14:textId="77777777"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7B8CA06C" w14:textId="77777777"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14:paraId="5CF35AD3" w14:textId="167F344A"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215E61">
        <w:rPr>
          <w:rFonts w:ascii="GHEA Grapalat" w:hAnsi="GHEA Grapalat"/>
          <w:b/>
          <w:sz w:val="22"/>
          <w:szCs w:val="22"/>
        </w:rPr>
        <w:t>GHTsDzB-HHK-25/31</w:t>
      </w:r>
      <w:r w:rsidR="003F4FD0" w:rsidRPr="00E063D7">
        <w:rPr>
          <w:rFonts w:ascii="GHEA Grapalat" w:hAnsi="GHEA Grapalat"/>
          <w:b/>
          <w:sz w:val="22"/>
          <w:szCs w:val="22"/>
        </w:rPr>
        <w:t>»</w:t>
      </w:r>
    </w:p>
    <w:p w14:paraId="7EF039C6" w14:textId="77777777" w:rsidR="003B2F27" w:rsidRPr="00AD29CE" w:rsidRDefault="003B2F27" w:rsidP="003B2F27">
      <w:pPr>
        <w:widowControl w:val="0"/>
        <w:spacing w:after="160" w:line="360" w:lineRule="auto"/>
        <w:jc w:val="right"/>
        <w:rPr>
          <w:rFonts w:ascii="GHEA Grapalat" w:hAnsi="GHEA Grapalat"/>
          <w:i/>
        </w:rPr>
      </w:pPr>
    </w:p>
    <w:p w14:paraId="60E55B10"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14:paraId="59E351A6"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58A1C4F9" w14:textId="77777777" w:rsidTr="005B7138">
        <w:tc>
          <w:tcPr>
            <w:tcW w:w="4643" w:type="dxa"/>
          </w:tcPr>
          <w:p w14:paraId="00C0292C" w14:textId="77777777" w:rsidR="003B2F27" w:rsidRPr="00D04EA3" w:rsidRDefault="003B2F27" w:rsidP="003F4FD0">
            <w:pPr>
              <w:widowControl w:val="0"/>
              <w:ind w:left="567"/>
              <w:contextualSpacing/>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66F8249F" w14:textId="77777777"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510E6843" w14:textId="78D17977" w:rsidR="003B2F27" w:rsidRPr="00AD29CE" w:rsidRDefault="002B4F5C" w:rsidP="003F4FD0">
      <w:pPr>
        <w:widowControl w:val="0"/>
        <w:contextualSpacing/>
        <w:jc w:val="both"/>
        <w:rPr>
          <w:rFonts w:ascii="GHEA Grapalat" w:hAnsi="GHEA Grapalat"/>
        </w:rPr>
      </w:pPr>
      <w:r>
        <w:rPr>
          <w:rFonts w:ascii="GHEA Grapalat" w:hAnsi="GHEA Grapalat"/>
          <w:b/>
          <w:color w:val="0D0D0D" w:themeColor="text1" w:themeTint="F2"/>
        </w:rPr>
        <w:t>ГНКО «Республиканский центр телекоммуникации» МВП РА</w:t>
      </w:r>
      <w:r w:rsidR="003F4FD0" w:rsidRPr="00D04EA3">
        <w:rPr>
          <w:rFonts w:ascii="GHEA Grapalat" w:hAnsi="GHEA Grapalat"/>
        </w:rPr>
        <w:t xml:space="preserve">, в лице </w:t>
      </w:r>
      <w:r w:rsidR="003F4FD0" w:rsidRPr="003B1214">
        <w:rPr>
          <w:rFonts w:ascii="GHEA Grapalat" w:hAnsi="GHEA Grapalat"/>
        </w:rPr>
        <w:t>генерального</w:t>
      </w:r>
      <w:r w:rsidR="003F4FD0">
        <w:rPr>
          <w:rFonts w:ascii="GHEA Grapalat" w:hAnsi="GHEA Grapalat"/>
        </w:rPr>
        <w:t xml:space="preserve"> директора </w:t>
      </w:r>
      <w:r w:rsidR="00A97D3F">
        <w:rPr>
          <w:rFonts w:ascii="GHEA Grapalat" w:hAnsi="GHEA Grapalat"/>
        </w:rPr>
        <w:t>Геворга Алексаняна</w:t>
      </w:r>
      <w:r w:rsidR="003F4FD0" w:rsidRPr="00D04EA3">
        <w:rPr>
          <w:rFonts w:ascii="GHEA Grapalat" w:hAnsi="GHEA Grapalat"/>
        </w:rPr>
        <w:t>, действующе</w:t>
      </w:r>
      <w:r w:rsidR="00A97D3F">
        <w:rPr>
          <w:rFonts w:ascii="GHEA Grapalat" w:hAnsi="GHEA Grapalat"/>
        </w:rPr>
        <w:t>го</w:t>
      </w:r>
      <w:r w:rsidR="002506DA">
        <w:rPr>
          <w:rFonts w:ascii="GHEA Grapalat" w:hAnsi="GHEA Grapalat"/>
        </w:rPr>
        <w:t xml:space="preserve"> </w:t>
      </w:r>
      <w:r w:rsidR="003F4FD0" w:rsidRPr="00D04EA3">
        <w:rPr>
          <w:rFonts w:ascii="GHEA Grapalat" w:hAnsi="GHEA Grapalat"/>
        </w:rPr>
        <w:t xml:space="preserve">на основании устава </w:t>
      </w:r>
      <w:r w:rsidR="003F4FD0">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30C2AA15" w14:textId="77777777" w:rsidR="00C169CB" w:rsidRDefault="00C169CB" w:rsidP="003F4FD0">
      <w:pPr>
        <w:contextualSpacing/>
        <w:jc w:val="center"/>
        <w:rPr>
          <w:rFonts w:ascii="GHEA Grapalat" w:hAnsi="GHEA Grapalat"/>
          <w:b/>
        </w:rPr>
      </w:pPr>
    </w:p>
    <w:p w14:paraId="3703B601" w14:textId="77777777"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14:paraId="246A1E0E" w14:textId="57A0F120"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215E61">
        <w:rPr>
          <w:rFonts w:ascii="GHEA Grapalat" w:hAnsi="GHEA Grapalat"/>
          <w:b/>
        </w:rPr>
        <w:t>услуг по установке и обслуживанию систем GPS</w:t>
      </w:r>
      <w:r w:rsidR="00270FB2" w:rsidRPr="00270FB2">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60FC2D3"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75B1D3EB" w14:textId="77777777"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14:paraId="421BD236"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405C3490"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C595513"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7A218ECB" w14:textId="77777777"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14:paraId="746FFA3A" w14:textId="77777777"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6DF8646"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82EE101"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497AB85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3FE6DF9"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2CD9BCF" w14:textId="77777777"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14:paraId="34DF3070" w14:textId="77777777"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7152032A"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2505139"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0E48F85D" w14:textId="77777777"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206CB69E"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5A69309" w14:textId="77777777"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62636642"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A56CF57"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14:paraId="0F5CFC86"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14:paraId="7D5051D4"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14:paraId="0D603837"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F5955BF"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13B49F7"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3A9170CE" w14:textId="77777777"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w:t>
      </w:r>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14:paraId="78A17423" w14:textId="77777777"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4F152BB" w14:textId="77777777"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14:paraId="18FFBF0E"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договору </w:t>
      </w:r>
      <w:r>
        <w:rPr>
          <w:rFonts w:ascii="GHEA Grapalat" w:hAnsi="GHEA Grapalat"/>
        </w:rPr>
        <w:lastRenderedPageBreak/>
        <w:t>составляет</w:t>
      </w:r>
      <w:r w:rsidR="00270FB2">
        <w:rPr>
          <w:rFonts w:ascii="GHEA Grapalat" w:hAnsi="GHEA Grapalat"/>
        </w:rPr>
        <w:t xml:space="preserve"> </w:t>
      </w:r>
      <w:r w:rsidR="00270FB2" w:rsidRPr="00270FB2">
        <w:rPr>
          <w:rFonts w:ascii="GHEA Grapalat" w:hAnsi="GHEA Grapalat"/>
          <w:b/>
        </w:rPr>
        <w:t>до</w:t>
      </w:r>
      <w:r>
        <w:rPr>
          <w:rFonts w:ascii="GHEA Grapalat" w:hAnsi="GHEA Grapalat"/>
        </w:rPr>
        <w:t xml:space="preserve">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6"/>
        <w:t>17</w:t>
      </w:r>
      <w:r>
        <w:rPr>
          <w:rFonts w:ascii="GHEA Grapalat" w:hAnsi="GHEA Grapalat"/>
        </w:rPr>
        <w:t>.</w:t>
      </w:r>
    </w:p>
    <w:p w14:paraId="26513DE0" w14:textId="77777777" w:rsidR="00BD68F2" w:rsidRPr="00D04EA3" w:rsidRDefault="00BD68F2" w:rsidP="003F4FD0">
      <w:pPr>
        <w:widowControl w:val="0"/>
        <w:tabs>
          <w:tab w:val="left" w:pos="1134"/>
        </w:tabs>
        <w:ind w:firstLine="567"/>
        <w:contextualSpacing/>
        <w:jc w:val="both"/>
        <w:rPr>
          <w:rFonts w:ascii="GHEA Grapalat" w:hAnsi="GHEA Grapalat" w:cs="Sylfaen"/>
        </w:rPr>
      </w:pPr>
    </w:p>
    <w:p w14:paraId="15BF8049"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EA9360D" w14:textId="77777777"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6C8B8023" w14:textId="77777777"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14:paraId="3EBFC2D0" w14:textId="77777777"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r w:rsidR="00386D41">
        <w:rPr>
          <w:rFonts w:ascii="GHEA Grapalat" w:hAnsi="GHEA Grapalat"/>
        </w:rPr>
        <w:t>й.</w:t>
      </w:r>
    </w:p>
    <w:p w14:paraId="7E593BFC" w14:textId="77777777" w:rsidR="00456C67" w:rsidRDefault="00456C67" w:rsidP="00456C67">
      <w:pPr>
        <w:widowControl w:val="0"/>
        <w:ind w:firstLine="720"/>
        <w:contextualSpacing/>
        <w:jc w:val="center"/>
        <w:rPr>
          <w:rFonts w:ascii="GHEA Grapalat" w:hAnsi="GHEA Grapalat"/>
        </w:rPr>
      </w:pPr>
    </w:p>
    <w:p w14:paraId="405F385E" w14:textId="77777777"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14:paraId="200257E0"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4F1EB2B"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FD78C57"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2B2FB688"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607A3979"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4BFBCE64" w14:textId="77777777"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629C0B3"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 xml:space="preserve">полностью и надлежащим </w:t>
      </w:r>
      <w:r w:rsidR="00B778A5" w:rsidRPr="00395B34">
        <w:rPr>
          <w:rFonts w:ascii="GHEA Grapalat" w:hAnsi="GHEA Grapalat"/>
        </w:rPr>
        <w:lastRenderedPageBreak/>
        <w:t>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5AD25BDB" w14:textId="77777777" w:rsidR="003B2F27" w:rsidRPr="00AD29CE" w:rsidRDefault="003B2F27" w:rsidP="003F4FD0">
      <w:pPr>
        <w:widowControl w:val="0"/>
        <w:ind w:firstLine="720"/>
        <w:contextualSpacing/>
        <w:jc w:val="center"/>
        <w:rPr>
          <w:rFonts w:ascii="GHEA Grapalat" w:hAnsi="GHEA Grapalat" w:cs="Sylfaen"/>
        </w:rPr>
      </w:pPr>
    </w:p>
    <w:p w14:paraId="531ACFAD"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14:paraId="469E07FF"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7A5ADE9" w14:textId="77777777" w:rsidR="0043443E" w:rsidRPr="00E661BE" w:rsidRDefault="0043443E" w:rsidP="003F4FD0">
      <w:pPr>
        <w:contextualSpacing/>
        <w:jc w:val="center"/>
        <w:rPr>
          <w:rFonts w:ascii="GHEA Grapalat" w:hAnsi="GHEA Grapalat"/>
          <w:b/>
        </w:rPr>
      </w:pPr>
    </w:p>
    <w:p w14:paraId="6A0D892D" w14:textId="77777777"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14:paraId="245472C5"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56C3A6DD"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AE54813" w14:textId="77777777"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90AC7EF" w14:textId="77777777"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DA4FD27"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D90BF7F"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50F4E91" w14:textId="77777777"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745EC04"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lastRenderedPageBreak/>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07C1909" w14:textId="77777777" w:rsidR="003B2F27" w:rsidRPr="00AD29CE" w:rsidRDefault="003B2F27" w:rsidP="008F5C72">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63D96853" w14:textId="77777777" w:rsidR="008F5C72" w:rsidRPr="00AD29CE" w:rsidRDefault="008F5C72" w:rsidP="008F5C7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af6"/>
          <w:rFonts w:ascii="GHEA Grapalat" w:hAnsi="GHEA Grapalat"/>
        </w:rPr>
        <w:footnoteReference w:customMarkFollows="1" w:id="7"/>
        <w:t>22</w:t>
      </w:r>
    </w:p>
    <w:p w14:paraId="2684344F" w14:textId="77777777" w:rsidR="003B2F27" w:rsidRPr="00AD29CE" w:rsidRDefault="003B2F27" w:rsidP="008F5C72">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14:paraId="38D793B7" w14:textId="77777777"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14AA53A" w14:textId="77777777"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67B1826D" w14:textId="77777777"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FE58011" w14:textId="77777777"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26ED84E" w14:textId="77777777"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w:t>
      </w:r>
      <w:r w:rsidRPr="00AD29CE">
        <w:rPr>
          <w:rFonts w:ascii="GHEA Grapalat" w:hAnsi="GHEA Grapalat"/>
        </w:rPr>
        <w:lastRenderedPageBreak/>
        <w:t>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316CF0CB" w14:textId="77777777"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14:paraId="3B5E6806" w14:textId="77777777"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2FC98493" w14:textId="0067EE96"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xml:space="preserve">№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sidRPr="000243F8">
        <w:rPr>
          <w:rFonts w:ascii="GHEA Grapalat" w:hAnsi="GHEA Grapalat"/>
        </w:rPr>
        <w:t>4</w:t>
      </w:r>
      <w:r w:rsidR="00A97D3F">
        <w:rPr>
          <w:rFonts w:ascii="GHEA Grapalat" w:hAnsi="GHEA Grapalat"/>
        </w:rPr>
        <w:t xml:space="preserve">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14:paraId="60EFBF70" w14:textId="77777777" w:rsidR="003B2F27" w:rsidRPr="00FE1B31"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89002D4" w14:textId="77777777" w:rsidR="00FE1B31" w:rsidRPr="00FE1B31" w:rsidRDefault="00FE1B31"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6.</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Pr>
          <w:rFonts w:ascii="GHEA Grapalat" w:hAnsi="GHEA Grapalat"/>
          <w:color w:val="000000" w:themeColor="text1"/>
        </w:rPr>
        <w:t>ных</w:t>
      </w:r>
      <w:r w:rsidRPr="00224C7B">
        <w:rPr>
          <w:rFonts w:ascii="GHEA Grapalat" w:hAnsi="GHEA Grapalat"/>
          <w:color w:val="000000" w:themeColor="text1"/>
        </w:rPr>
        <w:t xml:space="preserve"> </w:t>
      </w:r>
      <w:r>
        <w:rPr>
          <w:rFonts w:ascii="GHEA Grapalat" w:hAnsi="GHEA Grapalat"/>
          <w:color w:val="000000" w:themeColor="text1"/>
        </w:rPr>
        <w:t>услуг</w:t>
      </w:r>
      <w:r w:rsidRPr="00224C7B">
        <w:rPr>
          <w:rFonts w:ascii="GHEA Grapalat" w:hAnsi="GHEA Grapalat"/>
          <w:color w:val="000000" w:themeColor="text1"/>
        </w:rPr>
        <w:t>, установленного предыдущим соглашением.</w:t>
      </w:r>
    </w:p>
    <w:p w14:paraId="77C9625E" w14:textId="77777777" w:rsidR="003B2F27" w:rsidRPr="00AD29CE" w:rsidRDefault="003B2F27" w:rsidP="003F4FD0">
      <w:pPr>
        <w:widowControl w:val="0"/>
        <w:contextualSpacing/>
        <w:rPr>
          <w:rFonts w:ascii="GHEA Grapalat" w:hAnsi="GHEA Grapalat"/>
        </w:rPr>
      </w:pPr>
    </w:p>
    <w:p w14:paraId="03CFAACF" w14:textId="77777777"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54BB5E3" w14:textId="77777777" w:rsidTr="005B7138">
        <w:trPr>
          <w:jc w:val="center"/>
        </w:trPr>
        <w:tc>
          <w:tcPr>
            <w:tcW w:w="4536" w:type="dxa"/>
          </w:tcPr>
          <w:p w14:paraId="50D88803"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1DE6B980" w14:textId="77777777"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14:paraId="3767383F"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0DE58D13" w14:textId="77777777" w:rsidR="003B2F27" w:rsidRDefault="003B2F27" w:rsidP="003F4FD0">
            <w:pPr>
              <w:widowControl w:val="0"/>
              <w:contextualSpacing/>
              <w:jc w:val="center"/>
              <w:rPr>
                <w:rFonts w:ascii="GHEA Grapalat" w:hAnsi="GHEA Grapalat"/>
                <w:lang w:val="en-US"/>
              </w:rPr>
            </w:pPr>
          </w:p>
          <w:p w14:paraId="3A61D09E"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14:paraId="558D1883" w14:textId="77777777"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20F22EA3" w14:textId="77777777"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14:paraId="05F3DCEA" w14:textId="77777777"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14:paraId="776EAB3C" w14:textId="77777777" w:rsidR="003B2F27" w:rsidRDefault="003B2F27" w:rsidP="003F4FD0">
            <w:pPr>
              <w:widowControl w:val="0"/>
              <w:contextualSpacing/>
              <w:jc w:val="center"/>
              <w:rPr>
                <w:rFonts w:ascii="GHEA Grapalat" w:hAnsi="GHEA Grapalat"/>
                <w:lang w:val="en-US"/>
              </w:rPr>
            </w:pPr>
          </w:p>
          <w:p w14:paraId="6BAC1FC5" w14:textId="77777777"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14:paraId="048D9FE8" w14:textId="77777777" w:rsidR="003B2F27" w:rsidRPr="00AD29CE" w:rsidRDefault="003B2F27" w:rsidP="003F4FD0">
      <w:pPr>
        <w:widowControl w:val="0"/>
        <w:ind w:firstLine="709"/>
        <w:contextualSpacing/>
        <w:jc w:val="center"/>
        <w:rPr>
          <w:rFonts w:ascii="GHEA Grapalat" w:hAnsi="GHEA Grapalat"/>
          <w:b/>
        </w:rPr>
      </w:pPr>
    </w:p>
    <w:p w14:paraId="483C43F9" w14:textId="77777777"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4B08863E" w14:textId="77777777" w:rsidR="003B2F27" w:rsidRPr="00AD29CE" w:rsidRDefault="003B2F27" w:rsidP="003F4FD0">
      <w:pPr>
        <w:widowControl w:val="0"/>
        <w:autoSpaceDE w:val="0"/>
        <w:autoSpaceDN w:val="0"/>
        <w:adjustRightInd w:val="0"/>
        <w:contextualSpacing/>
        <w:jc w:val="right"/>
        <w:rPr>
          <w:rFonts w:ascii="GHEA Grapalat" w:hAnsi="GHEA Grapalat" w:cs="TimesArmenianPSMT"/>
        </w:rPr>
      </w:pPr>
    </w:p>
    <w:p w14:paraId="68D27A54" w14:textId="2E38985B" w:rsidR="003B2F27" w:rsidRPr="00AD29CE" w:rsidRDefault="003B2F27" w:rsidP="00F32487">
      <w:pPr>
        <w:contextualSpacing/>
        <w:jc w:val="right"/>
        <w:rPr>
          <w:rFonts w:ascii="GHEA Grapalat" w:hAnsi="GHEA Grapalat"/>
          <w:i/>
        </w:rPr>
      </w:pPr>
      <w:r>
        <w:rPr>
          <w:rFonts w:ascii="GHEA Grapalat" w:hAnsi="GHEA Grapalat"/>
        </w:rPr>
        <w:br w:type="page"/>
      </w:r>
      <w:r w:rsidRPr="00AD29CE">
        <w:rPr>
          <w:rFonts w:ascii="GHEA Grapalat" w:hAnsi="GHEA Grapalat"/>
          <w:i/>
        </w:rPr>
        <w:lastRenderedPageBreak/>
        <w:t>Приложение № 1</w:t>
      </w:r>
    </w:p>
    <w:p w14:paraId="6DABCF77"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42F818" w14:textId="77777777" w:rsidR="003B2F27" w:rsidRPr="00AD29CE" w:rsidRDefault="003B2F27" w:rsidP="003B2F27">
      <w:pPr>
        <w:widowControl w:val="0"/>
        <w:spacing w:after="160" w:line="360" w:lineRule="auto"/>
        <w:jc w:val="center"/>
        <w:rPr>
          <w:rFonts w:ascii="GHEA Grapalat" w:hAnsi="GHEA Grapalat"/>
        </w:rPr>
      </w:pPr>
    </w:p>
    <w:p w14:paraId="6B34B843" w14:textId="77777777"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14:paraId="608DD2CE" w14:textId="77777777" w:rsidR="00092AFE" w:rsidRDefault="00092AFE" w:rsidP="003B2F27">
      <w:pPr>
        <w:widowControl w:val="0"/>
        <w:spacing w:after="160" w:line="360" w:lineRule="auto"/>
        <w:jc w:val="center"/>
        <w:rPr>
          <w:rFonts w:ascii="GHEA Grapalat" w:hAnsi="GHEA Grapalat"/>
        </w:rPr>
      </w:pPr>
    </w:p>
    <w:p w14:paraId="3BDD1B67" w14:textId="77777777"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14:paraId="2C710DD8" w14:textId="77777777"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43F43076" w14:textId="77777777" w:rsidTr="005B7138">
        <w:trPr>
          <w:jc w:val="center"/>
        </w:trPr>
        <w:tc>
          <w:tcPr>
            <w:tcW w:w="4536" w:type="dxa"/>
          </w:tcPr>
          <w:p w14:paraId="082CDFA1"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3C8BD3E4"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5B4CB8B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956BA4B"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358E1B"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4499B139"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5730A4A8"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0029AFC8"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A492A9A"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9F3F0EB"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6E6E16E0" w14:textId="77777777"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 xml:space="preserve">Приложение № </w:t>
      </w:r>
      <w:r>
        <w:rPr>
          <w:rFonts w:ascii="GHEA Grapalat" w:hAnsi="GHEA Grapalat"/>
          <w:i/>
        </w:rPr>
        <w:t>2</w:t>
      </w:r>
    </w:p>
    <w:p w14:paraId="10706F5D" w14:textId="77777777"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446CEA1F" w14:textId="77777777" w:rsidR="0011447A" w:rsidRPr="009F3DC7" w:rsidRDefault="0011447A" w:rsidP="0011447A">
      <w:pPr>
        <w:widowControl w:val="0"/>
        <w:tabs>
          <w:tab w:val="left" w:pos="9540"/>
        </w:tabs>
        <w:spacing w:after="160" w:line="360" w:lineRule="auto"/>
        <w:ind w:firstLine="567"/>
        <w:jc w:val="center"/>
        <w:rPr>
          <w:rFonts w:ascii="GHEA Grapalat" w:hAnsi="GHEA Grapalat"/>
        </w:rPr>
      </w:pPr>
    </w:p>
    <w:p w14:paraId="215E8EF7" w14:textId="77777777"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14:paraId="439F5C31" w14:textId="77777777"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14:paraId="53A0A20F" w14:textId="77777777"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firstRow="0" w:lastRow="0" w:firstColumn="0" w:lastColumn="0" w:noHBand="0" w:noVBand="0"/>
      </w:tblPr>
      <w:tblGrid>
        <w:gridCol w:w="4536"/>
        <w:gridCol w:w="760"/>
        <w:gridCol w:w="4343"/>
      </w:tblGrid>
      <w:tr w:rsidR="0011447A" w:rsidRPr="009F3DC7" w14:paraId="03FCF9D6" w14:textId="77777777" w:rsidTr="00CC689E">
        <w:trPr>
          <w:jc w:val="center"/>
        </w:trPr>
        <w:tc>
          <w:tcPr>
            <w:tcW w:w="4536" w:type="dxa"/>
          </w:tcPr>
          <w:p w14:paraId="5476069E" w14:textId="77777777"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4EE8CE30" w14:textId="77777777"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543AEBC4"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14:paraId="7373A05B"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5DBC150" w14:textId="77777777" w:rsidR="0011447A" w:rsidRPr="009F3DC7" w:rsidRDefault="0011447A" w:rsidP="00CC689E">
            <w:pPr>
              <w:widowControl w:val="0"/>
              <w:spacing w:after="160" w:line="360" w:lineRule="auto"/>
              <w:jc w:val="center"/>
              <w:rPr>
                <w:rFonts w:ascii="GHEA Grapalat" w:hAnsi="GHEA Grapalat"/>
              </w:rPr>
            </w:pPr>
          </w:p>
        </w:tc>
        <w:tc>
          <w:tcPr>
            <w:tcW w:w="4343" w:type="dxa"/>
          </w:tcPr>
          <w:p w14:paraId="4A93F673" w14:textId="77777777"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9627232" w14:textId="77777777"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40C3A887"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14:paraId="2D251E02" w14:textId="77777777"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14:paraId="1B0948AF" w14:textId="77777777"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14:paraId="4E360F0E" w14:textId="77777777" w:rsidR="00E62C64" w:rsidRDefault="00E62C64">
      <w:pPr>
        <w:rPr>
          <w:rFonts w:ascii="GHEA Grapalat" w:hAnsi="GHEA Grapalat"/>
          <w:i/>
        </w:rPr>
      </w:pPr>
    </w:p>
    <w:p w14:paraId="0AEC6FBE"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14:paraId="2B8795D4"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B8BBCA3"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157A9A29" w14:textId="77777777" w:rsidTr="005B7138">
        <w:trPr>
          <w:tblCellSpacing w:w="7" w:type="dxa"/>
          <w:jc w:val="center"/>
        </w:trPr>
        <w:tc>
          <w:tcPr>
            <w:tcW w:w="0" w:type="auto"/>
            <w:gridSpan w:val="2"/>
            <w:vAlign w:val="center"/>
          </w:tcPr>
          <w:p w14:paraId="0AD06BCC" w14:textId="77777777"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14:paraId="78C41585" w14:textId="77777777" w:rsidR="003B2F27" w:rsidRPr="00AD29CE" w:rsidDel="004B29A5" w:rsidRDefault="003B2F27" w:rsidP="007D73E1">
            <w:pPr>
              <w:widowControl w:val="0"/>
              <w:contextualSpacing/>
              <w:rPr>
                <w:rFonts w:ascii="GHEA Grapalat" w:hAnsi="GHEA Grapalat" w:cs="Arial"/>
                <w:iCs/>
                <w:color w:val="000000"/>
              </w:rPr>
            </w:pPr>
          </w:p>
        </w:tc>
      </w:tr>
      <w:tr w:rsidR="003B2F27" w:rsidRPr="00AD29CE" w14:paraId="16E323C7" w14:textId="77777777" w:rsidTr="005B7138">
        <w:trPr>
          <w:tblCellSpacing w:w="7" w:type="dxa"/>
          <w:jc w:val="center"/>
        </w:trPr>
        <w:tc>
          <w:tcPr>
            <w:tcW w:w="0" w:type="auto"/>
            <w:vAlign w:val="center"/>
          </w:tcPr>
          <w:p w14:paraId="1B78E0B4"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075109A6"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4AEBD7E2"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4C5C3E1"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41F87338"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7368F512"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1C8EA98E" w14:textId="77777777"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14:paraId="280B635C"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7EF91CB"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CB8FCA1" w14:textId="77777777"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7FC064D5"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12E93000"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2E0507A" w14:textId="77777777" w:rsidR="003B2F27" w:rsidRPr="00AD29CE" w:rsidRDefault="003B2F27" w:rsidP="007D73E1">
      <w:pPr>
        <w:widowControl w:val="0"/>
        <w:ind w:firstLine="375"/>
        <w:contextualSpacing/>
        <w:rPr>
          <w:rFonts w:ascii="GHEA Grapalat" w:hAnsi="GHEA Grapalat"/>
          <w:iCs/>
          <w:color w:val="000000"/>
        </w:rPr>
      </w:pPr>
    </w:p>
    <w:p w14:paraId="127C213B" w14:textId="77777777"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14:paraId="3F137DCB" w14:textId="77777777"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69CDB8C6" w14:textId="77777777"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14:paraId="14367094" w14:textId="77777777"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7899FC8" w14:textId="77777777"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45C3701B" w14:textId="77777777"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5B09B57" w14:textId="77777777"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13444927" w14:textId="77777777"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DB70A0D" w14:textId="77777777"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6184E4FA" w14:textId="77777777" w:rsidTr="005B7138">
        <w:trPr>
          <w:jc w:val="center"/>
        </w:trPr>
        <w:tc>
          <w:tcPr>
            <w:tcW w:w="357" w:type="dxa"/>
            <w:vMerge w:val="restart"/>
            <w:vAlign w:val="center"/>
          </w:tcPr>
          <w:p w14:paraId="320966F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vAlign w:val="center"/>
          </w:tcPr>
          <w:p w14:paraId="2DC1090C"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74B23647" w14:textId="77777777" w:rsidTr="005B7138">
        <w:trPr>
          <w:jc w:val="center"/>
        </w:trPr>
        <w:tc>
          <w:tcPr>
            <w:tcW w:w="357" w:type="dxa"/>
            <w:vMerge/>
          </w:tcPr>
          <w:p w14:paraId="42513FE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vAlign w:val="center"/>
          </w:tcPr>
          <w:p w14:paraId="420E89F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42D0AAC4"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5A3404B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18A575FD"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1EAC236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4CD724F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380C1B3A" w14:textId="77777777" w:rsidTr="005B7138">
        <w:trPr>
          <w:trHeight w:val="1105"/>
          <w:jc w:val="center"/>
        </w:trPr>
        <w:tc>
          <w:tcPr>
            <w:tcW w:w="357" w:type="dxa"/>
            <w:vMerge/>
            <w:tcBorders>
              <w:bottom w:val="single" w:sz="4" w:space="0" w:color="auto"/>
            </w:tcBorders>
          </w:tcPr>
          <w:p w14:paraId="73D9291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vAlign w:val="center"/>
          </w:tcPr>
          <w:p w14:paraId="6D0B5051"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vAlign w:val="center"/>
          </w:tcPr>
          <w:p w14:paraId="66152D5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vAlign w:val="center"/>
          </w:tcPr>
          <w:p w14:paraId="5579041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1E9F145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57DC1E9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328EE15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E67E04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vAlign w:val="center"/>
          </w:tcPr>
          <w:p w14:paraId="621418E6"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14:paraId="027F1401" w14:textId="77777777" w:rsidTr="005B7138">
        <w:trPr>
          <w:jc w:val="center"/>
        </w:trPr>
        <w:tc>
          <w:tcPr>
            <w:tcW w:w="357" w:type="dxa"/>
            <w:vAlign w:val="center"/>
          </w:tcPr>
          <w:p w14:paraId="437D5A9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Align w:val="center"/>
          </w:tcPr>
          <w:p w14:paraId="3B08F02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Align w:val="center"/>
          </w:tcPr>
          <w:p w14:paraId="60F1E2D4"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vAlign w:val="center"/>
          </w:tcPr>
          <w:p w14:paraId="3A97D6FA"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vAlign w:val="center"/>
          </w:tcPr>
          <w:p w14:paraId="6E1F073D"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vAlign w:val="center"/>
          </w:tcPr>
          <w:p w14:paraId="3765A7D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vAlign w:val="center"/>
          </w:tcPr>
          <w:p w14:paraId="51E5E17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vAlign w:val="center"/>
          </w:tcPr>
          <w:p w14:paraId="7B0768B2"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Align w:val="center"/>
          </w:tcPr>
          <w:p w14:paraId="6648660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14:paraId="242EAF77" w14:textId="77777777" w:rsidTr="005B7138">
        <w:trPr>
          <w:jc w:val="center"/>
        </w:trPr>
        <w:tc>
          <w:tcPr>
            <w:tcW w:w="357" w:type="dxa"/>
          </w:tcPr>
          <w:p w14:paraId="602F2EB2"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tcPr>
          <w:p w14:paraId="0D1F55AF"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tcPr>
          <w:p w14:paraId="0626DE17"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Pr>
          <w:p w14:paraId="1C22BEB9"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tcPr>
          <w:p w14:paraId="7BFB72A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tcPr>
          <w:p w14:paraId="786B753E"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tcPr>
          <w:p w14:paraId="4D7DCB6D"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tcPr>
          <w:p w14:paraId="6DF1F0D5"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tcPr>
          <w:p w14:paraId="75B10C38" w14:textId="77777777"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14:paraId="2E0E2A18" w14:textId="77777777" w:rsidR="003B2F27" w:rsidRPr="00CA2754" w:rsidRDefault="003B2F27" w:rsidP="007D73E1">
      <w:pPr>
        <w:widowControl w:val="0"/>
        <w:ind w:firstLine="375"/>
        <w:contextualSpacing/>
        <w:jc w:val="both"/>
        <w:rPr>
          <w:rFonts w:ascii="GHEA Grapalat" w:hAnsi="GHEA Grapalat" w:cs="Arial"/>
          <w:iCs/>
          <w:color w:val="000000"/>
          <w:lang w:val="en-US"/>
        </w:rPr>
      </w:pPr>
    </w:p>
    <w:p w14:paraId="7071A798" w14:textId="77777777" w:rsidR="003B2F27" w:rsidRPr="00AD29CE" w:rsidRDefault="003B2F27" w:rsidP="007D73E1">
      <w:pPr>
        <w:widowControl w:val="0"/>
        <w:ind w:firstLine="567"/>
        <w:contextualSpacing/>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28C32730" w14:textId="77777777" w:rsidTr="005B7138">
        <w:trPr>
          <w:trHeight w:val="266"/>
          <w:tblCellSpacing w:w="7" w:type="dxa"/>
          <w:jc w:val="center"/>
        </w:trPr>
        <w:tc>
          <w:tcPr>
            <w:tcW w:w="0" w:type="auto"/>
            <w:vAlign w:val="center"/>
          </w:tcPr>
          <w:p w14:paraId="533759FE"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D845525"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30EA6F7D" w14:textId="77777777" w:rsidTr="005B7138">
        <w:trPr>
          <w:trHeight w:val="473"/>
          <w:tblCellSpacing w:w="7" w:type="dxa"/>
          <w:jc w:val="center"/>
        </w:trPr>
        <w:tc>
          <w:tcPr>
            <w:tcW w:w="0" w:type="auto"/>
            <w:vAlign w:val="center"/>
          </w:tcPr>
          <w:p w14:paraId="61C31F7F"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159C3AC8"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2587D6DC"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674A8558"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6F42CE6" w14:textId="77777777" w:rsidTr="005B7138">
        <w:trPr>
          <w:trHeight w:val="503"/>
          <w:tblCellSpacing w:w="7" w:type="dxa"/>
          <w:jc w:val="center"/>
        </w:trPr>
        <w:tc>
          <w:tcPr>
            <w:tcW w:w="0" w:type="auto"/>
            <w:vAlign w:val="center"/>
          </w:tcPr>
          <w:p w14:paraId="2CC3E52E"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14:paraId="723BD639"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7C96319A" w14:textId="77777777"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14:paraId="28F9EC8A" w14:textId="77777777"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58779903" w14:textId="77777777" w:rsidTr="005B7138">
        <w:trPr>
          <w:trHeight w:val="281"/>
          <w:tblCellSpacing w:w="7" w:type="dxa"/>
          <w:jc w:val="center"/>
        </w:trPr>
        <w:tc>
          <w:tcPr>
            <w:tcW w:w="0" w:type="auto"/>
            <w:vAlign w:val="center"/>
          </w:tcPr>
          <w:p w14:paraId="306B20F6"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18DC5A0E" w14:textId="77777777"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14:paraId="7F35DE54"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rPr>
      </w:pPr>
    </w:p>
    <w:p w14:paraId="509F3F57" w14:textId="77777777"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lastRenderedPageBreak/>
        <w:t>Приложение № 3.1</w:t>
      </w:r>
    </w:p>
    <w:p w14:paraId="084DCC25" w14:textId="77777777"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B9D4B42" w14:textId="77777777" w:rsidR="003B2F27" w:rsidRPr="00AD29CE" w:rsidRDefault="003B2F27" w:rsidP="007D73E1">
      <w:pPr>
        <w:widowControl w:val="0"/>
        <w:contextualSpacing/>
        <w:rPr>
          <w:rFonts w:ascii="GHEA Grapalat" w:hAnsi="GHEA Grapalat"/>
        </w:rPr>
      </w:pPr>
    </w:p>
    <w:p w14:paraId="4C5CF612" w14:textId="77777777"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2558FB3D" w14:textId="77777777"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61AB1FCF" w14:textId="77777777"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14:paraId="7CF0416E" w14:textId="77777777"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280B151E" w14:textId="77777777"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14:paraId="4C35F8FD" w14:textId="77777777"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4D9DDAA0" w14:textId="77777777"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3BD9085D" w14:textId="77777777"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1022A244" w14:textId="77777777"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14:paraId="1BB7D350" w14:textId="77777777"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04637A29"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63257E9" w14:textId="77777777"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14:paraId="395DB63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7523BC0"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8CB322F"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650EB40" w14:textId="77777777"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14:paraId="7C42342B"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B2520A5"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3A6235A8"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B12E18" w14:textId="77777777" w:rsidR="003B2F27" w:rsidRPr="00AD29CE" w:rsidRDefault="003B2F27" w:rsidP="007D73E1">
            <w:pPr>
              <w:widowControl w:val="0"/>
              <w:contextualSpacing/>
              <w:rPr>
                <w:rFonts w:ascii="GHEA Grapalat" w:hAnsi="GHEA Grapalat" w:cs="Sylfaen"/>
              </w:rPr>
            </w:pPr>
          </w:p>
        </w:tc>
      </w:tr>
      <w:tr w:rsidR="003B2F27" w:rsidRPr="00AD29CE" w14:paraId="63B1C487"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2D85394" w14:textId="77777777"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00B1548" w14:textId="77777777"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43C2DB2" w14:textId="77777777" w:rsidR="003B2F27" w:rsidRPr="00AD29CE" w:rsidRDefault="003B2F27" w:rsidP="007D73E1">
            <w:pPr>
              <w:widowControl w:val="0"/>
              <w:contextualSpacing/>
              <w:rPr>
                <w:rFonts w:ascii="GHEA Grapalat" w:hAnsi="GHEA Grapalat" w:cs="Sylfaen"/>
              </w:rPr>
            </w:pPr>
          </w:p>
        </w:tc>
      </w:tr>
    </w:tbl>
    <w:p w14:paraId="35CD5818" w14:textId="77777777"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21B95D86" w14:textId="77777777"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14:paraId="5F45981F"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firstRow="1" w:lastRow="0" w:firstColumn="1" w:lastColumn="0" w:noHBand="0" w:noVBand="0"/>
      </w:tblPr>
      <w:tblGrid>
        <w:gridCol w:w="4785"/>
        <w:gridCol w:w="5223"/>
      </w:tblGrid>
      <w:tr w:rsidR="003B2F27" w:rsidRPr="00AD29CE" w14:paraId="42A1743D" w14:textId="77777777" w:rsidTr="005B7138">
        <w:tc>
          <w:tcPr>
            <w:tcW w:w="4785" w:type="dxa"/>
          </w:tcPr>
          <w:p w14:paraId="0BE9D12E"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14:paraId="240A851D" w14:textId="77777777"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6F525AC" w14:textId="77777777"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14:paraId="45B30556" w14:textId="77777777"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6CA28BB4" w14:textId="77777777" w:rsidTr="005B7138">
        <w:trPr>
          <w:tblCellSpacing w:w="7" w:type="dxa"/>
          <w:jc w:val="center"/>
        </w:trPr>
        <w:tc>
          <w:tcPr>
            <w:tcW w:w="0" w:type="auto"/>
            <w:vAlign w:val="center"/>
          </w:tcPr>
          <w:p w14:paraId="7FE08383"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63223F89"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33EC49DB"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0ADA1D4B"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5C5FDB4D" w14:textId="77777777" w:rsidTr="005B7138">
        <w:trPr>
          <w:tblCellSpacing w:w="7" w:type="dxa"/>
          <w:jc w:val="center"/>
        </w:trPr>
        <w:tc>
          <w:tcPr>
            <w:tcW w:w="0" w:type="auto"/>
            <w:vAlign w:val="center"/>
          </w:tcPr>
          <w:p w14:paraId="32D660D8"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14:paraId="654DFA09"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7B7E149E" w14:textId="77777777"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14:paraId="2EE9DA13" w14:textId="77777777"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FCBA9C3" w14:textId="77777777" w:rsidTr="005B7138">
        <w:trPr>
          <w:tblCellSpacing w:w="7" w:type="dxa"/>
          <w:jc w:val="center"/>
        </w:trPr>
        <w:tc>
          <w:tcPr>
            <w:tcW w:w="0" w:type="auto"/>
            <w:vAlign w:val="center"/>
          </w:tcPr>
          <w:p w14:paraId="646CEEFD" w14:textId="77777777"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14:paraId="42194DD5" w14:textId="77777777" w:rsidR="003B2F27" w:rsidRPr="00AD29CE" w:rsidRDefault="003B2F27" w:rsidP="007D73E1">
            <w:pPr>
              <w:widowControl w:val="0"/>
              <w:contextualSpacing/>
              <w:rPr>
                <w:rFonts w:ascii="GHEA Grapalat" w:hAnsi="GHEA Grapalat" w:cs="GHEA Grapalat"/>
                <w:color w:val="000000"/>
              </w:rPr>
            </w:pPr>
          </w:p>
        </w:tc>
      </w:tr>
    </w:tbl>
    <w:p w14:paraId="233C7F53" w14:textId="77777777" w:rsidR="003B2F27" w:rsidRPr="00AD29CE" w:rsidRDefault="003B2F27" w:rsidP="007D73E1">
      <w:pPr>
        <w:widowControl w:val="0"/>
        <w:ind w:left="-142" w:firstLine="142"/>
        <w:contextualSpacing/>
        <w:jc w:val="center"/>
        <w:rPr>
          <w:rFonts w:ascii="GHEA Grapalat" w:hAnsi="GHEA Grapalat" w:cs="Sylfaen"/>
          <w:b/>
        </w:rPr>
      </w:pPr>
    </w:p>
    <w:p w14:paraId="62ED52B1" w14:textId="77777777"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14:paraId="458A2B57" w14:textId="77777777" w:rsidR="00081284" w:rsidRDefault="00081284">
      <w:pPr>
        <w:rPr>
          <w:rFonts w:ascii="GHEA Grapalat" w:hAnsi="GHEA Grapalat"/>
          <w:i/>
          <w:lang w:val="en-US"/>
        </w:rPr>
      </w:pPr>
      <w:r>
        <w:rPr>
          <w:rFonts w:ascii="GHEA Grapalat" w:hAnsi="GHEA Grapalat"/>
          <w:i/>
          <w:lang w:val="en-US"/>
        </w:rPr>
        <w:br w:type="page"/>
      </w:r>
    </w:p>
    <w:p w14:paraId="60AD76AE" w14:textId="77777777" w:rsidR="00081284" w:rsidRDefault="00081284" w:rsidP="00081284">
      <w:pPr>
        <w:widowControl w:val="0"/>
        <w:spacing w:after="160"/>
        <w:ind w:left="-142" w:firstLine="142"/>
        <w:jc w:val="center"/>
        <w:rPr>
          <w:rFonts w:ascii="GHEA Grapalat" w:hAnsi="GHEA Grapalat"/>
          <w:i/>
          <w:lang w:val="en-US"/>
        </w:rPr>
      </w:pPr>
    </w:p>
    <w:p w14:paraId="79AED563" w14:textId="77777777"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14:paraId="433D318C" w14:textId="77777777"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1DA2A7FF" w14:textId="77777777" w:rsidR="00081284" w:rsidRPr="00A33C34" w:rsidRDefault="00081284" w:rsidP="00081284">
      <w:pPr>
        <w:jc w:val="center"/>
        <w:rPr>
          <w:rFonts w:ascii="GHEA Grapalat" w:hAnsi="GHEA Grapalat" w:cs="GHEA Grapalat"/>
        </w:rPr>
      </w:pPr>
    </w:p>
    <w:p w14:paraId="041396D7" w14:textId="77777777"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14:paraId="7E8E683B" w14:textId="77777777" w:rsidR="00081284" w:rsidRPr="00A33C34" w:rsidRDefault="00081284" w:rsidP="00081284">
      <w:pPr>
        <w:jc w:val="center"/>
        <w:rPr>
          <w:rFonts w:ascii="GHEA Grapalat" w:hAnsi="GHEA Grapalat" w:cs="GHEA Grapalat"/>
          <w:lang w:val="hy-AM"/>
        </w:rPr>
      </w:pPr>
    </w:p>
    <w:p w14:paraId="38418D21" w14:textId="77777777"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5D001D5" w14:textId="77777777"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57E30FDC" w14:textId="77777777" w:rsidR="00081284" w:rsidRPr="00A33C34" w:rsidRDefault="00081284" w:rsidP="00081284">
      <w:pPr>
        <w:rPr>
          <w:rFonts w:ascii="GHEA Grapalat" w:hAnsi="GHEA Grapalat"/>
          <w:vertAlign w:val="superscript"/>
          <w:lang w:val="es-ES"/>
        </w:rPr>
      </w:pPr>
    </w:p>
    <w:p w14:paraId="3CE44FB3" w14:textId="77777777"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1DD26BA2" w14:textId="77777777"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2C77E505" w14:textId="77777777"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0E99A904" w14:textId="77777777"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37F5BAC5" w14:textId="77777777"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690AF9DF" w14:textId="77777777" w:rsidR="00081284" w:rsidRPr="00A33C34" w:rsidRDefault="00081284" w:rsidP="00081284">
      <w:pPr>
        <w:rPr>
          <w:rFonts w:ascii="GHEA Grapalat" w:hAnsi="GHEA Grapalat" w:cs="Sylfaen"/>
          <w:sz w:val="20"/>
          <w:szCs w:val="20"/>
          <w:lang w:val="es-ES"/>
        </w:rPr>
      </w:pPr>
    </w:p>
    <w:p w14:paraId="6520C5D6" w14:textId="77777777"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35529D2D" w14:textId="77777777" w:rsidR="00081284" w:rsidRPr="00A33C34" w:rsidRDefault="00081284" w:rsidP="00081284">
      <w:pPr>
        <w:jc w:val="center"/>
        <w:rPr>
          <w:rFonts w:ascii="GHEA Grapalat" w:hAnsi="GHEA Grapalat" w:cs="GHEA Grapalat"/>
          <w:lang w:val="es-ES"/>
        </w:rPr>
      </w:pPr>
    </w:p>
    <w:p w14:paraId="3D64998B" w14:textId="77777777" w:rsidR="00081284" w:rsidRPr="00A33C34" w:rsidRDefault="00081284" w:rsidP="00081284">
      <w:pPr>
        <w:ind w:firstLine="709"/>
        <w:rPr>
          <w:lang w:val="es-ES"/>
        </w:rPr>
      </w:pPr>
    </w:p>
    <w:p w14:paraId="57634D4D" w14:textId="77777777" w:rsidR="00081284" w:rsidRPr="00A33C34" w:rsidRDefault="00081284" w:rsidP="00081284">
      <w:pPr>
        <w:ind w:firstLine="709"/>
        <w:rPr>
          <w:lang w:val="es-ES"/>
        </w:rPr>
      </w:pPr>
    </w:p>
    <w:p w14:paraId="17995AB7" w14:textId="77777777" w:rsidR="00081284" w:rsidRPr="00A33C34" w:rsidRDefault="00081284" w:rsidP="00081284">
      <w:pPr>
        <w:ind w:firstLine="709"/>
        <w:rPr>
          <w:lang w:val="es-ES"/>
        </w:rPr>
      </w:pPr>
    </w:p>
    <w:p w14:paraId="7139ECDA" w14:textId="77777777"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5640673F" w14:textId="77777777"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7FC5C60E" w14:textId="77777777"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14:paraId="614C160C" w14:textId="77777777"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F6BA14" w14:textId="77777777"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1A4D6470" w14:textId="77777777" w:rsidR="00081284" w:rsidRPr="00A33C34" w:rsidRDefault="00081284" w:rsidP="00081284">
      <w:pPr>
        <w:jc w:val="center"/>
        <w:rPr>
          <w:rFonts w:ascii="GHEA Grapalat" w:hAnsi="GHEA Grapalat" w:cs="Sylfaen"/>
          <w:sz w:val="16"/>
          <w:szCs w:val="16"/>
          <w:lang w:val="es-ES"/>
        </w:rPr>
      </w:pPr>
    </w:p>
    <w:p w14:paraId="2612E7FE" w14:textId="77777777"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3E5AC3CE" w14:textId="77777777" w:rsidR="008D352C" w:rsidRPr="009C763B" w:rsidRDefault="008D352C" w:rsidP="007D73E1">
      <w:pPr>
        <w:widowControl w:val="0"/>
        <w:ind w:left="-142" w:firstLine="142"/>
        <w:contextualSpacing/>
        <w:jc w:val="center"/>
        <w:rPr>
          <w:rFonts w:ascii="GHEA Grapalat" w:hAnsi="GHEA Grapalat"/>
          <w:i/>
        </w:rPr>
      </w:pPr>
    </w:p>
    <w:sectPr w:rsidR="008D352C" w:rsidRPr="009C763B"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541BC" w14:textId="77777777" w:rsidR="00DF58BE" w:rsidRDefault="00DF58BE">
      <w:r>
        <w:separator/>
      </w:r>
    </w:p>
  </w:endnote>
  <w:endnote w:type="continuationSeparator" w:id="0">
    <w:p w14:paraId="1CEE4587" w14:textId="77777777" w:rsidR="00DF58BE" w:rsidRDefault="00DF5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14:paraId="0198F870" w14:textId="77777777" w:rsidR="0028137F" w:rsidRPr="003E450C" w:rsidRDefault="0087753C">
        <w:pPr>
          <w:pStyle w:val="a5"/>
          <w:jc w:val="center"/>
          <w:rPr>
            <w:rFonts w:ascii="GHEA Grapalat" w:hAnsi="GHEA Grapalat"/>
            <w:sz w:val="24"/>
            <w:szCs w:val="24"/>
          </w:rPr>
        </w:pPr>
        <w:r w:rsidRPr="003E450C">
          <w:rPr>
            <w:rFonts w:ascii="GHEA Grapalat" w:hAnsi="GHEA Grapalat"/>
            <w:sz w:val="24"/>
            <w:szCs w:val="24"/>
          </w:rPr>
          <w:fldChar w:fldCharType="begin"/>
        </w:r>
        <w:r w:rsidR="0028137F"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81E55">
          <w:rPr>
            <w:rFonts w:ascii="GHEA Grapalat" w:hAnsi="GHEA Grapalat"/>
            <w:noProof/>
            <w:sz w:val="24"/>
            <w:szCs w:val="24"/>
          </w:rPr>
          <w:t>11</w:t>
        </w:r>
        <w:r w:rsidRPr="003E450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B36EB" w14:textId="77777777" w:rsidR="0028137F" w:rsidRPr="00305BEC" w:rsidRDefault="0028137F">
    <w:pPr>
      <w:pStyle w:val="a5"/>
      <w:jc w:val="center"/>
      <w:rPr>
        <w:rFonts w:ascii="GHEA Grapalat" w:hAnsi="GHEA Grapalat"/>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244C4" w14:textId="77777777" w:rsidR="00DF58BE" w:rsidRDefault="00DF58BE">
      <w:r>
        <w:separator/>
      </w:r>
    </w:p>
  </w:footnote>
  <w:footnote w:type="continuationSeparator" w:id="0">
    <w:p w14:paraId="52A5470A" w14:textId="77777777" w:rsidR="00DF58BE" w:rsidRDefault="00DF58BE">
      <w:r>
        <w:continuationSeparator/>
      </w:r>
    </w:p>
  </w:footnote>
  <w:footnote w:id="1">
    <w:p w14:paraId="0C9F6F88" w14:textId="77777777" w:rsidR="0028137F" w:rsidRPr="00A31673" w:rsidRDefault="0028137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5B8678D0" w14:textId="77777777" w:rsidR="0028137F" w:rsidRDefault="0028137F" w:rsidP="006B3E56">
      <w:pPr>
        <w:jc w:val="both"/>
      </w:pPr>
    </w:p>
    <w:p w14:paraId="50D5BD8C" w14:textId="77777777" w:rsidR="0028137F" w:rsidRPr="00503980" w:rsidRDefault="0028137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32D5729C" w14:textId="77777777" w:rsidR="0028137F" w:rsidRPr="00503980" w:rsidRDefault="0028137F"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419AA0D7" w14:textId="77777777" w:rsidR="0028137F" w:rsidRPr="00503980" w:rsidRDefault="0028137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4192D99" w14:textId="77777777" w:rsidR="0028137F" w:rsidRDefault="0028137F" w:rsidP="006B3E56">
      <w:pPr>
        <w:pStyle w:val="af2"/>
        <w:rPr>
          <w:rFonts w:asciiTheme="minorHAnsi" w:hAnsiTheme="minorHAnsi"/>
          <w:lang w:val="af-ZA"/>
        </w:rPr>
      </w:pPr>
    </w:p>
  </w:footnote>
  <w:footnote w:id="3">
    <w:p w14:paraId="0916703A" w14:textId="77777777" w:rsidR="0028137F" w:rsidRPr="00D3436F" w:rsidRDefault="0028137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3CDC1991" w14:textId="77777777" w:rsidR="0028137F" w:rsidRPr="009C4E45" w:rsidRDefault="0028137F">
      <w:pPr>
        <w:pStyle w:val="af2"/>
        <w:rPr>
          <w:rFonts w:ascii="GHEA Grapalat" w:hAnsi="GHEA Grapalat"/>
          <w:color w:val="FF0000"/>
          <w:sz w:val="28"/>
          <w:szCs w:val="28"/>
        </w:rPr>
      </w:pPr>
    </w:p>
  </w:footnote>
  <w:footnote w:id="4">
    <w:p w14:paraId="62CDA7DD" w14:textId="77777777" w:rsidR="0028137F" w:rsidRPr="008842CE" w:rsidRDefault="0028137F" w:rsidP="003D2FE2">
      <w:pPr>
        <w:pStyle w:val="af2"/>
        <w:jc w:val="both"/>
      </w:pPr>
    </w:p>
  </w:footnote>
  <w:footnote w:id="5">
    <w:p w14:paraId="06ADC179" w14:textId="77777777" w:rsidR="0028137F" w:rsidRPr="008842CE" w:rsidRDefault="0028137F" w:rsidP="000A214C">
      <w:pPr>
        <w:pStyle w:val="af2"/>
        <w:jc w:val="both"/>
      </w:pPr>
    </w:p>
  </w:footnote>
  <w:footnote w:id="6">
    <w:p w14:paraId="52E3FFEB" w14:textId="77777777" w:rsidR="0028137F" w:rsidRPr="006F5F33" w:rsidRDefault="0028137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14:paraId="0FDDC6B8" w14:textId="77777777" w:rsidR="008F5C72" w:rsidRPr="006F5F33" w:rsidRDefault="008F5C72" w:rsidP="008F5C72">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14:paraId="4A1D4D58" w14:textId="77777777" w:rsidR="0028137F" w:rsidRPr="006F5F33" w:rsidRDefault="0028137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14:paraId="612D1444" w14:textId="77777777" w:rsidR="0028137F" w:rsidRPr="00E40AC8" w:rsidRDefault="0028137F" w:rsidP="003B2F27">
      <w:pPr>
        <w:pStyle w:val="af2"/>
        <w:jc w:val="both"/>
      </w:pPr>
      <w:r>
        <w:rPr>
          <w:rStyle w:val="af6"/>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14:paraId="196F52BE" w14:textId="77777777" w:rsidR="0028137F" w:rsidRPr="00124BE9" w:rsidRDefault="0028137F" w:rsidP="0011447A">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6431"/>
    <w:rsid w:val="0000718A"/>
    <w:rsid w:val="000073F8"/>
    <w:rsid w:val="000074D2"/>
    <w:rsid w:val="000076A1"/>
    <w:rsid w:val="0000776B"/>
    <w:rsid w:val="00007CC7"/>
    <w:rsid w:val="000101DD"/>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3F8"/>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257"/>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45"/>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AD3"/>
    <w:rsid w:val="001B1C67"/>
    <w:rsid w:val="001B1FC4"/>
    <w:rsid w:val="001B2164"/>
    <w:rsid w:val="001B2E79"/>
    <w:rsid w:val="001B32D9"/>
    <w:rsid w:val="001B37D2"/>
    <w:rsid w:val="001B3810"/>
    <w:rsid w:val="001B41EC"/>
    <w:rsid w:val="001B45A9"/>
    <w:rsid w:val="001B478E"/>
    <w:rsid w:val="001B6FCF"/>
    <w:rsid w:val="001C07C6"/>
    <w:rsid w:val="001C0849"/>
    <w:rsid w:val="001C1570"/>
    <w:rsid w:val="001C2B34"/>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3016"/>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65FF"/>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5E61"/>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0FB2"/>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37F"/>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5C"/>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1FC1"/>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11B"/>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132"/>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1E55"/>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0DA"/>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3C9"/>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867"/>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45D"/>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754"/>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0AB6"/>
    <w:rsid w:val="00811D16"/>
    <w:rsid w:val="00814D5C"/>
    <w:rsid w:val="00814DBD"/>
    <w:rsid w:val="00814DCB"/>
    <w:rsid w:val="0081568C"/>
    <w:rsid w:val="00816505"/>
    <w:rsid w:val="0081671C"/>
    <w:rsid w:val="00816D27"/>
    <w:rsid w:val="00816E91"/>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1FA"/>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953"/>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53C"/>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57B"/>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528"/>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5C72"/>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3BA6"/>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63B"/>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74"/>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3C2"/>
    <w:rsid w:val="009F7683"/>
    <w:rsid w:val="009F7BD5"/>
    <w:rsid w:val="009F7C54"/>
    <w:rsid w:val="009F7D78"/>
    <w:rsid w:val="00A0018F"/>
    <w:rsid w:val="00A00A1F"/>
    <w:rsid w:val="00A00BCA"/>
    <w:rsid w:val="00A00BE3"/>
    <w:rsid w:val="00A00E74"/>
    <w:rsid w:val="00A010A9"/>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4C71"/>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69AF"/>
    <w:rsid w:val="00A970FC"/>
    <w:rsid w:val="00A97D3F"/>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6AFD"/>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0FED"/>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11DB"/>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6BC2"/>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58BE"/>
    <w:rsid w:val="00DF6513"/>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538"/>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5FD8"/>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676A"/>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487"/>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3401"/>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B31"/>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8E7AC"/>
  <w15:docId w15:val="{458C0C33-8CBC-4664-AC6E-CCF968ED9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E776E-079D-4708-B1C1-23B05CF3E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2499</TotalTime>
  <Pages>68</Pages>
  <Words>19267</Words>
  <Characters>109827</Characters>
  <Application>Microsoft Office Word</Application>
  <DocSecurity>0</DocSecurity>
  <Lines>915</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128837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1630</cp:revision>
  <cp:lastPrinted>2018-02-16T07:12:00Z</cp:lastPrinted>
  <dcterms:created xsi:type="dcterms:W3CDTF">2019-10-28T07:04:00Z</dcterms:created>
  <dcterms:modified xsi:type="dcterms:W3CDTF">2025-10-01T08:41:00Z</dcterms:modified>
</cp:coreProperties>
</file>